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2CDDC" w14:textId="77777777" w:rsidR="005E55B5" w:rsidRDefault="005E55B5">
      <w:pPr>
        <w:spacing w:after="0" w:line="240" w:lineRule="auto"/>
        <w:jc w:val="both"/>
        <w:rPr>
          <w:rFonts w:ascii="Poppins" w:eastAsia="Poppins" w:hAnsi="Poppins" w:cs="Poppins"/>
          <w:b/>
          <w:color w:val="D60151"/>
          <w:sz w:val="32"/>
          <w:szCs w:val="32"/>
        </w:rPr>
      </w:pPr>
      <w:r>
        <w:rPr>
          <w:rFonts w:ascii="Poppins" w:eastAsia="Poppins" w:hAnsi="Poppins" w:cs="Poppins"/>
          <w:b/>
          <w:color w:val="D60151"/>
          <w:sz w:val="32"/>
          <w:szCs w:val="32"/>
        </w:rPr>
        <w:t xml:space="preserve">GRF-CRIS </w:t>
      </w:r>
      <w:r w:rsidRPr="000D5E0C">
        <w:rPr>
          <w:rFonts w:ascii="Poppins" w:eastAsia="Poppins" w:hAnsi="Poppins" w:cs="Poppins"/>
          <w:b/>
          <w:color w:val="D60151"/>
          <w:sz w:val="32"/>
          <w:szCs w:val="32"/>
        </w:rPr>
        <w:t>Real-Life Trials in Oncology Programme</w:t>
      </w:r>
      <w:r>
        <w:rPr>
          <w:rFonts w:ascii="Poppins" w:eastAsia="Poppins" w:hAnsi="Poppins" w:cs="Poppins"/>
          <w:b/>
          <w:color w:val="D60151"/>
          <w:sz w:val="32"/>
          <w:szCs w:val="32"/>
        </w:rPr>
        <w:t>.</w:t>
      </w:r>
    </w:p>
    <w:p w14:paraId="4C5F93E1" w14:textId="45600591" w:rsidR="0058076B" w:rsidRPr="000D5E0C" w:rsidRDefault="005E55B5">
      <w:pPr>
        <w:spacing w:after="0" w:line="240" w:lineRule="auto"/>
        <w:jc w:val="both"/>
        <w:rPr>
          <w:rFonts w:ascii="Poppins" w:eastAsia="Poppins" w:hAnsi="Poppins" w:cs="Poppins"/>
          <w:b/>
          <w:color w:val="D60151"/>
          <w:sz w:val="32"/>
          <w:szCs w:val="32"/>
        </w:rPr>
      </w:pPr>
      <w:r>
        <w:rPr>
          <w:rFonts w:ascii="Poppins" w:eastAsia="Poppins" w:hAnsi="Poppins" w:cs="Poppins"/>
          <w:b/>
          <w:color w:val="D60151"/>
          <w:sz w:val="32"/>
          <w:szCs w:val="32"/>
        </w:rPr>
        <w:t xml:space="preserve">Call for </w:t>
      </w:r>
      <w:proofErr w:type="spellStart"/>
      <w:r>
        <w:rPr>
          <w:rFonts w:ascii="Poppins" w:eastAsia="Poppins" w:hAnsi="Poppins" w:cs="Poppins"/>
          <w:b/>
          <w:color w:val="D60151"/>
          <w:sz w:val="32"/>
          <w:szCs w:val="32"/>
        </w:rPr>
        <w:t>Applicantions</w:t>
      </w:r>
      <w:proofErr w:type="spellEnd"/>
      <w:r w:rsidRPr="000D5E0C">
        <w:rPr>
          <w:rFonts w:ascii="Poppins" w:eastAsia="Poppins" w:hAnsi="Poppins" w:cs="Poppins"/>
          <w:b/>
          <w:color w:val="D60151"/>
          <w:sz w:val="32"/>
          <w:szCs w:val="32"/>
        </w:rPr>
        <w:t xml:space="preserve"> </w:t>
      </w:r>
      <w:ins w:id="0" w:author="Tamara Mondejar" w:date="2024-12-27T08:56:00Z" w16du:dateUtc="2024-12-27T07:56:00Z">
        <w:r w:rsidR="005D088C">
          <w:rPr>
            <w:rFonts w:ascii="Poppins" w:eastAsia="Poppins" w:hAnsi="Poppins" w:cs="Poppins"/>
            <w:b/>
            <w:color w:val="D60151"/>
            <w:sz w:val="32"/>
            <w:szCs w:val="32"/>
          </w:rPr>
          <w:t>2025</w:t>
        </w:r>
      </w:ins>
      <w:r w:rsidR="000D5E0C">
        <w:rPr>
          <w:rFonts w:ascii="Poppins" w:eastAsia="Poppins" w:hAnsi="Poppins" w:cs="Poppins"/>
          <w:b/>
          <w:color w:val="D60151"/>
          <w:sz w:val="32"/>
          <w:szCs w:val="32"/>
        </w:rPr>
        <w:t>.</w:t>
      </w:r>
    </w:p>
    <w:p w14:paraId="1B1075D1" w14:textId="15ECE4E7" w:rsidR="0058076B" w:rsidRDefault="00000000">
      <w:pPr>
        <w:spacing w:after="0" w:line="240" w:lineRule="auto"/>
        <w:jc w:val="both"/>
        <w:rPr>
          <w:rFonts w:ascii="Poppins" w:eastAsia="Poppins" w:hAnsi="Poppins" w:cs="Poppins"/>
          <w:b/>
          <w:color w:val="D60151"/>
          <w:sz w:val="32"/>
          <w:szCs w:val="32"/>
        </w:rPr>
      </w:pPr>
      <w:r>
        <w:rPr>
          <w:rFonts w:ascii="Poppins" w:eastAsia="Poppins" w:hAnsi="Poppins" w:cs="Poppins"/>
          <w:b/>
          <w:color w:val="D60151"/>
          <w:sz w:val="32"/>
          <w:szCs w:val="32"/>
        </w:rPr>
        <w:t>Proposal of Clinical Trial</w:t>
      </w:r>
      <w:r w:rsidR="00674C85">
        <w:rPr>
          <w:rFonts w:ascii="Poppins" w:eastAsia="Poppins" w:hAnsi="Poppins" w:cs="Poppins"/>
          <w:b/>
          <w:color w:val="D60151"/>
          <w:sz w:val="32"/>
          <w:szCs w:val="32"/>
        </w:rPr>
        <w:t xml:space="preserve"> </w:t>
      </w:r>
      <w:commentRangeStart w:id="1"/>
      <w:r w:rsidR="00674C85">
        <w:rPr>
          <w:rFonts w:ascii="Poppins" w:eastAsia="Poppins" w:hAnsi="Poppins" w:cs="Poppins"/>
          <w:b/>
          <w:color w:val="D60151"/>
          <w:sz w:val="32"/>
          <w:szCs w:val="32"/>
        </w:rPr>
        <w:t>form</w:t>
      </w:r>
      <w:r>
        <w:rPr>
          <w:rFonts w:ascii="Poppins" w:eastAsia="Poppins" w:hAnsi="Poppins" w:cs="Poppins"/>
          <w:b/>
          <w:color w:val="D60151"/>
          <w:sz w:val="32"/>
          <w:szCs w:val="32"/>
        </w:rPr>
        <w:t> </w:t>
      </w:r>
      <w:commentRangeEnd w:id="1"/>
      <w:r w:rsidR="00227A5A">
        <w:rPr>
          <w:rStyle w:val="Refdecomentario"/>
        </w:rPr>
        <w:commentReference w:id="1"/>
      </w:r>
    </w:p>
    <w:p w14:paraId="33A330A6" w14:textId="46F61DFF" w:rsidR="000D5E0C" w:rsidRPr="000D5E0C" w:rsidRDefault="000D5E0C" w:rsidP="000D5E0C">
      <w:pPr>
        <w:spacing w:after="0" w:line="240" w:lineRule="auto"/>
        <w:jc w:val="both"/>
        <w:rPr>
          <w:rFonts w:ascii="Nunito" w:eastAsia="Nunito" w:hAnsi="Nunito" w:cs="Nunito"/>
          <w:b/>
          <w:color w:val="F49D29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D5E0C" w:rsidRPr="005E55B5" w14:paraId="277D49E8" w14:textId="77777777" w:rsidTr="000D5E0C">
        <w:tc>
          <w:tcPr>
            <w:tcW w:w="8494" w:type="dxa"/>
          </w:tcPr>
          <w:p w14:paraId="598D8E88" w14:textId="77777777" w:rsidR="000D5E0C" w:rsidRPr="005E55B5" w:rsidRDefault="000D5E0C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sz w:val="20"/>
                <w:szCs w:val="20"/>
              </w:rPr>
            </w:pPr>
            <w:r w:rsidRPr="005E55B5">
              <w:rPr>
                <w:rFonts w:ascii="Nunito" w:eastAsia="Nunito" w:hAnsi="Nunito" w:cs="Nunito"/>
                <w:b/>
                <w:sz w:val="20"/>
                <w:szCs w:val="20"/>
              </w:rPr>
              <w:t xml:space="preserve">GENERAL INSTRUCTIONS </w:t>
            </w:r>
          </w:p>
          <w:p w14:paraId="26A1CD93" w14:textId="23B4DC63" w:rsidR="000D5E0C" w:rsidRPr="005E55B5" w:rsidRDefault="000D5E0C" w:rsidP="005E55B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66" w:right="-1" w:hanging="166"/>
              <w:jc w:val="both"/>
              <w:rPr>
                <w:rFonts w:ascii="Nunito" w:eastAsia="Nunito" w:hAnsi="Nunito" w:cs="Nunito"/>
                <w:color w:val="000000"/>
                <w:sz w:val="20"/>
                <w:szCs w:val="20"/>
              </w:rPr>
            </w:pPr>
            <w:bookmarkStart w:id="2" w:name="_heading=h.gjdgxs" w:colFirst="0" w:colLast="0"/>
            <w:bookmarkEnd w:id="2"/>
            <w:r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 xml:space="preserve">Maximum Trial Proposal length is </w:t>
            </w:r>
            <w:r w:rsidR="008E339E" w:rsidRPr="00A66741"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  <w:t>2</w:t>
            </w:r>
            <w:r w:rsidRPr="005D088C"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  <w:t xml:space="preserve"> pages</w:t>
            </w:r>
            <w:r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 xml:space="preserve"> (item 3 to 1</w:t>
            </w:r>
            <w:r w:rsidR="008E339E"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>0</w:t>
            </w:r>
            <w:r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>)</w:t>
            </w:r>
          </w:p>
          <w:p w14:paraId="285855E6" w14:textId="77777777" w:rsidR="000D5E0C" w:rsidRPr="005E55B5" w:rsidRDefault="000D5E0C" w:rsidP="005E55B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66" w:right="-1" w:hanging="166"/>
              <w:jc w:val="both"/>
              <w:rPr>
                <w:rFonts w:ascii="Nunito" w:eastAsia="Nunito" w:hAnsi="Nunito" w:cs="Nunito"/>
                <w:sz w:val="20"/>
                <w:szCs w:val="20"/>
              </w:rPr>
            </w:pPr>
            <w:bookmarkStart w:id="3" w:name="_heading=h.h0wrodglx1qx" w:colFirst="0" w:colLast="0"/>
            <w:bookmarkEnd w:id="3"/>
            <w:r w:rsidRPr="005E55B5">
              <w:rPr>
                <w:rFonts w:ascii="Nunito" w:eastAsia="Nunito" w:hAnsi="Nunito" w:cs="Nunito"/>
                <w:sz w:val="20"/>
                <w:szCs w:val="20"/>
              </w:rPr>
              <w:t xml:space="preserve">Proposal should be completed in </w:t>
            </w:r>
            <w:r w:rsidRPr="005E55B5">
              <w:rPr>
                <w:rFonts w:ascii="Nunito" w:eastAsia="Nunito" w:hAnsi="Nunito" w:cs="Nunito"/>
                <w:b/>
                <w:sz w:val="20"/>
                <w:szCs w:val="20"/>
              </w:rPr>
              <w:t>English</w:t>
            </w:r>
            <w:r w:rsidRPr="005E55B5">
              <w:rPr>
                <w:rFonts w:ascii="Nunito" w:eastAsia="Nunito" w:hAnsi="Nunito" w:cs="Nunito"/>
                <w:sz w:val="20"/>
                <w:szCs w:val="20"/>
              </w:rPr>
              <w:t xml:space="preserve">. </w:t>
            </w:r>
          </w:p>
          <w:p w14:paraId="5FE415B2" w14:textId="77777777" w:rsidR="000D5E0C" w:rsidRPr="005E55B5" w:rsidRDefault="000D5E0C" w:rsidP="005E55B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66" w:right="-1" w:hanging="166"/>
              <w:jc w:val="both"/>
              <w:rPr>
                <w:rFonts w:ascii="Nunito" w:eastAsia="Nunito" w:hAnsi="Nunito" w:cs="Nunito"/>
                <w:sz w:val="20"/>
                <w:szCs w:val="20"/>
              </w:rPr>
            </w:pPr>
            <w:bookmarkStart w:id="4" w:name="_heading=h.8gg57efmu4sv" w:colFirst="0" w:colLast="0"/>
            <w:bookmarkEnd w:id="4"/>
            <w:r w:rsidRPr="005E55B5">
              <w:rPr>
                <w:rFonts w:ascii="Nunito" w:eastAsia="Nunito" w:hAnsi="Nunito" w:cs="Nunito"/>
                <w:sz w:val="20"/>
                <w:szCs w:val="20"/>
              </w:rPr>
              <w:t>Din A4</w:t>
            </w:r>
          </w:p>
          <w:p w14:paraId="4C212FE5" w14:textId="278D06CE" w:rsidR="000D5E0C" w:rsidRPr="005E55B5" w:rsidRDefault="005E55B5" w:rsidP="005E55B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66" w:right="-1" w:hanging="166"/>
              <w:jc w:val="both"/>
              <w:rPr>
                <w:rFonts w:ascii="Nunito" w:eastAsia="Nunito" w:hAnsi="Nunito" w:cs="Nunito"/>
                <w:sz w:val="20"/>
                <w:szCs w:val="20"/>
              </w:rPr>
            </w:pPr>
            <w:bookmarkStart w:id="5" w:name="_heading=h.cgrv5q6ymsj4" w:colFirst="0" w:colLast="0"/>
            <w:bookmarkEnd w:id="5"/>
            <w:r>
              <w:rPr>
                <w:rFonts w:ascii="Nunito" w:eastAsia="Nunito" w:hAnsi="Nunito" w:cs="Nunito"/>
                <w:color w:val="000000"/>
                <w:sz w:val="20"/>
                <w:szCs w:val="20"/>
              </w:rPr>
              <w:t>I</w:t>
            </w:r>
            <w:r w:rsidR="000D5E0C"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 xml:space="preserve">n </w:t>
            </w:r>
            <w:proofErr w:type="spellStart"/>
            <w:r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>Nunito</w:t>
            </w:r>
            <w:proofErr w:type="spellEnd"/>
            <w:r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 xml:space="preserve">, </w:t>
            </w:r>
            <w:r w:rsidR="000D5E0C"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>Calibri, Times New Roman, Arial or Helvetica, 11-12 size and single space.</w:t>
            </w:r>
          </w:p>
          <w:p w14:paraId="3037430D" w14:textId="040E88C9" w:rsidR="000D5E0C" w:rsidRPr="005E55B5" w:rsidRDefault="000D5E0C" w:rsidP="005E55B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66" w:right="-1" w:hanging="166"/>
              <w:jc w:val="both"/>
              <w:rPr>
                <w:rFonts w:ascii="Nunito" w:eastAsia="Nunito" w:hAnsi="Nunito" w:cs="Nunito"/>
                <w:color w:val="000000"/>
                <w:sz w:val="20"/>
                <w:szCs w:val="20"/>
              </w:rPr>
            </w:pPr>
            <w:r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>Once finished, please convert the document to PDF format and send it</w:t>
            </w:r>
            <w:r w:rsidR="00FF17A3"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 xml:space="preserve">, together with the budget and the </w:t>
            </w:r>
            <w:r w:rsidR="005E55B5"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 xml:space="preserve">CVs </w:t>
            </w:r>
            <w:r w:rsid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 xml:space="preserve">of the </w:t>
            </w:r>
            <w:r w:rsidR="00FF17A3"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>PIs,</w:t>
            </w:r>
            <w:r w:rsidRPr="005E55B5">
              <w:rPr>
                <w:rFonts w:ascii="Nunito" w:eastAsia="Nunito" w:hAnsi="Nunito" w:cs="Nunito"/>
                <w:color w:val="000000"/>
                <w:sz w:val="20"/>
                <w:szCs w:val="20"/>
              </w:rPr>
              <w:t xml:space="preserve"> to the following e-mail addresses:</w:t>
            </w:r>
          </w:p>
          <w:p w14:paraId="651F00E8" w14:textId="77777777" w:rsidR="000D5E0C" w:rsidRPr="005E55B5" w:rsidRDefault="000D5E0C" w:rsidP="005E55B5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9" w:right="-1" w:hanging="283"/>
              <w:jc w:val="both"/>
              <w:rPr>
                <w:rFonts w:ascii="Nunito" w:eastAsia="Nunito" w:hAnsi="Nunito" w:cs="Nunito"/>
                <w:color w:val="4472C4" w:themeColor="accent1"/>
                <w:sz w:val="20"/>
                <w:szCs w:val="20"/>
              </w:rPr>
            </w:pPr>
            <w:hyperlink r:id="rId12">
              <w:r w:rsidRPr="005E55B5">
                <w:rPr>
                  <w:rFonts w:ascii="Nunito" w:eastAsia="Nunito" w:hAnsi="Nunito" w:cs="Nunito"/>
                  <w:color w:val="4472C4" w:themeColor="accent1"/>
                  <w:sz w:val="20"/>
                  <w:szCs w:val="20"/>
                  <w:u w:val="single"/>
                </w:rPr>
                <w:t>RLtrials@gustaveroussy.fr</w:t>
              </w:r>
            </w:hyperlink>
          </w:p>
          <w:p w14:paraId="6569D0D4" w14:textId="4CD366E3" w:rsidR="000D5E0C" w:rsidRPr="005E55B5" w:rsidRDefault="000D5E0C" w:rsidP="005E55B5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9" w:right="-1" w:hanging="283"/>
              <w:jc w:val="both"/>
              <w:rPr>
                <w:rFonts w:ascii="Nunito" w:eastAsia="Nunito" w:hAnsi="Nunito" w:cs="Nunito"/>
                <w:color w:val="4472C4" w:themeColor="accent1"/>
              </w:rPr>
            </w:pPr>
            <w:hyperlink r:id="rId13">
              <w:r w:rsidRPr="005E55B5">
                <w:rPr>
                  <w:rFonts w:ascii="Nunito" w:eastAsia="Nunito" w:hAnsi="Nunito" w:cs="Nunito"/>
                  <w:color w:val="4472C4" w:themeColor="accent1"/>
                  <w:sz w:val="20"/>
                  <w:szCs w:val="20"/>
                  <w:u w:val="single"/>
                </w:rPr>
                <w:t>clinicaltrials@criscancer.org</w:t>
              </w:r>
            </w:hyperlink>
          </w:p>
        </w:tc>
      </w:tr>
    </w:tbl>
    <w:p w14:paraId="347B2B36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eastAsia="Nunito" w:hAnsi="Nunito" w:cs="Nunito"/>
          <w:b/>
          <w:color w:val="1FC0D1"/>
        </w:rPr>
      </w:pPr>
    </w:p>
    <w:p w14:paraId="74358776" w14:textId="77777777" w:rsidR="0058076B" w:rsidRPr="005E55B5" w:rsidRDefault="00000000" w:rsidP="005E55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1" w:hanging="284"/>
        <w:jc w:val="both"/>
        <w:rPr>
          <w:rFonts w:ascii="Nunito" w:hAnsi="Nunito"/>
          <w:b/>
          <w:sz w:val="20"/>
          <w:szCs w:val="20"/>
        </w:rPr>
      </w:pPr>
      <w:r w:rsidRPr="005E55B5">
        <w:rPr>
          <w:rFonts w:ascii="Nunito" w:eastAsia="Nunito" w:hAnsi="Nunito" w:cs="Nunito"/>
          <w:b/>
          <w:color w:val="1FC0D1"/>
        </w:rPr>
        <w:t xml:space="preserve">Administrative information of the proposal </w:t>
      </w:r>
      <w:r w:rsidRPr="005E55B5">
        <w:rPr>
          <w:rFonts w:ascii="Nunito" w:eastAsia="Nunito" w:hAnsi="Nunito" w:cs="Nunito"/>
          <w:color w:val="000000"/>
          <w:sz w:val="20"/>
          <w:szCs w:val="20"/>
        </w:rPr>
        <w:t>(not computed for max number of pages)</w:t>
      </w:r>
    </w:p>
    <w:tbl>
      <w:tblPr>
        <w:tblStyle w:val="a7"/>
        <w:tblW w:w="84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227"/>
      </w:tblGrid>
      <w:tr w:rsidR="0058076B" w:rsidRPr="005E55B5" w14:paraId="74C39D4B" w14:textId="77777777" w:rsidTr="005E55B5">
        <w:tc>
          <w:tcPr>
            <w:tcW w:w="2263" w:type="dxa"/>
          </w:tcPr>
          <w:p w14:paraId="449AB9B2" w14:textId="47A4B2A2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  <w:color w:val="000000"/>
              </w:rPr>
            </w:pPr>
            <w:r w:rsidRPr="005E55B5">
              <w:rPr>
                <w:rFonts w:ascii="Nunito" w:eastAsia="Nunito" w:hAnsi="Nunito" w:cs="Nunito"/>
                <w:b/>
                <w:bCs/>
              </w:rPr>
              <w:t>France - Institution</w:t>
            </w:r>
          </w:p>
        </w:tc>
        <w:tc>
          <w:tcPr>
            <w:tcW w:w="6227" w:type="dxa"/>
          </w:tcPr>
          <w:p w14:paraId="7ED2B701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</w:rPr>
            </w:pPr>
          </w:p>
        </w:tc>
      </w:tr>
      <w:tr w:rsidR="0058076B" w:rsidRPr="005E55B5" w14:paraId="0B4D8388" w14:textId="77777777" w:rsidTr="005E55B5">
        <w:tc>
          <w:tcPr>
            <w:tcW w:w="2263" w:type="dxa"/>
          </w:tcPr>
          <w:p w14:paraId="0F7630DF" w14:textId="60D2BC5B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  <w:color w:val="000000"/>
              </w:rPr>
            </w:pPr>
            <w:r w:rsidRPr="005E55B5">
              <w:rPr>
                <w:rFonts w:ascii="Nunito" w:eastAsia="Nunito" w:hAnsi="Nunito" w:cs="Nunito"/>
                <w:b/>
                <w:bCs/>
              </w:rPr>
              <w:t>France - PI name</w:t>
            </w:r>
          </w:p>
        </w:tc>
        <w:tc>
          <w:tcPr>
            <w:tcW w:w="6227" w:type="dxa"/>
          </w:tcPr>
          <w:p w14:paraId="443DA0C5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</w:rPr>
            </w:pPr>
          </w:p>
        </w:tc>
      </w:tr>
      <w:tr w:rsidR="0058076B" w:rsidRPr="005E55B5" w14:paraId="325733C9" w14:textId="77777777" w:rsidTr="005E55B5">
        <w:tc>
          <w:tcPr>
            <w:tcW w:w="2263" w:type="dxa"/>
          </w:tcPr>
          <w:p w14:paraId="37BBA357" w14:textId="42D0B633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</w:rPr>
            </w:pPr>
            <w:r w:rsidRPr="005E55B5">
              <w:rPr>
                <w:rFonts w:ascii="Nunito" w:eastAsia="Nunito" w:hAnsi="Nunito" w:cs="Nunito"/>
                <w:b/>
                <w:bCs/>
              </w:rPr>
              <w:t>France - PI Position</w:t>
            </w:r>
          </w:p>
        </w:tc>
        <w:tc>
          <w:tcPr>
            <w:tcW w:w="6227" w:type="dxa"/>
          </w:tcPr>
          <w:p w14:paraId="34761D85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</w:rPr>
            </w:pPr>
          </w:p>
        </w:tc>
      </w:tr>
      <w:tr w:rsidR="0058076B" w:rsidRPr="005E55B5" w14:paraId="406641E6" w14:textId="77777777" w:rsidTr="005E55B5">
        <w:tc>
          <w:tcPr>
            <w:tcW w:w="2263" w:type="dxa"/>
          </w:tcPr>
          <w:p w14:paraId="566A6FE6" w14:textId="04DB41A8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</w:rPr>
            </w:pPr>
            <w:r w:rsidRPr="005E55B5">
              <w:rPr>
                <w:rFonts w:ascii="Nunito" w:eastAsia="Nunito" w:hAnsi="Nunito" w:cs="Nunito"/>
                <w:b/>
                <w:bCs/>
              </w:rPr>
              <w:t>France - PI email</w:t>
            </w:r>
          </w:p>
        </w:tc>
        <w:tc>
          <w:tcPr>
            <w:tcW w:w="6227" w:type="dxa"/>
          </w:tcPr>
          <w:p w14:paraId="4C53A824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</w:rPr>
            </w:pPr>
          </w:p>
        </w:tc>
      </w:tr>
      <w:tr w:rsidR="0058076B" w:rsidRPr="005E55B5" w14:paraId="75179AEB" w14:textId="77777777" w:rsidTr="005E55B5">
        <w:tc>
          <w:tcPr>
            <w:tcW w:w="2263" w:type="dxa"/>
          </w:tcPr>
          <w:p w14:paraId="792463D4" w14:textId="2AD0CD8F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</w:rPr>
            </w:pPr>
            <w:r w:rsidRPr="005E55B5">
              <w:rPr>
                <w:rFonts w:ascii="Nunito" w:eastAsia="Nunito" w:hAnsi="Nunito" w:cs="Nunito"/>
                <w:b/>
                <w:bCs/>
              </w:rPr>
              <w:t>France - PI phone</w:t>
            </w:r>
          </w:p>
        </w:tc>
        <w:tc>
          <w:tcPr>
            <w:tcW w:w="6227" w:type="dxa"/>
          </w:tcPr>
          <w:p w14:paraId="0416ADD6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</w:rPr>
            </w:pPr>
          </w:p>
        </w:tc>
      </w:tr>
    </w:tbl>
    <w:p w14:paraId="259F21B5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eastAsia="Nunito" w:hAnsi="Nunito" w:cs="Nunito"/>
          <w:b/>
          <w:color w:val="76D6FF"/>
        </w:rPr>
      </w:pPr>
    </w:p>
    <w:tbl>
      <w:tblPr>
        <w:tblStyle w:val="a8"/>
        <w:tblW w:w="84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227"/>
      </w:tblGrid>
      <w:tr w:rsidR="005E55B5" w:rsidRPr="005E55B5" w14:paraId="152CD1F7" w14:textId="77777777" w:rsidTr="005E55B5">
        <w:tc>
          <w:tcPr>
            <w:tcW w:w="2263" w:type="dxa"/>
          </w:tcPr>
          <w:p w14:paraId="64DCEBCD" w14:textId="4161356A" w:rsidR="005E55B5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</w:rPr>
            </w:pPr>
            <w:r w:rsidRPr="005E55B5">
              <w:rPr>
                <w:rFonts w:ascii="Nunito" w:eastAsia="Nunito" w:hAnsi="Nunito" w:cs="Nunito"/>
                <w:b/>
                <w:bCs/>
              </w:rPr>
              <w:t>Spain - Institution</w:t>
            </w:r>
          </w:p>
        </w:tc>
        <w:tc>
          <w:tcPr>
            <w:tcW w:w="6227" w:type="dxa"/>
          </w:tcPr>
          <w:p w14:paraId="0A4F0984" w14:textId="77777777" w:rsidR="005E55B5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</w:rPr>
            </w:pPr>
          </w:p>
        </w:tc>
      </w:tr>
      <w:tr w:rsidR="005E55B5" w:rsidRPr="005E55B5" w14:paraId="7CCE3D44" w14:textId="77777777" w:rsidTr="005E55B5">
        <w:tc>
          <w:tcPr>
            <w:tcW w:w="2263" w:type="dxa"/>
          </w:tcPr>
          <w:p w14:paraId="737FAF5E" w14:textId="309F42E4" w:rsidR="005E55B5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</w:rPr>
            </w:pPr>
            <w:r w:rsidRPr="005E55B5">
              <w:rPr>
                <w:rFonts w:ascii="Nunito" w:eastAsia="Nunito" w:hAnsi="Nunito" w:cs="Nunito"/>
                <w:b/>
                <w:bCs/>
              </w:rPr>
              <w:t>Spain - PI name</w:t>
            </w:r>
          </w:p>
        </w:tc>
        <w:tc>
          <w:tcPr>
            <w:tcW w:w="6227" w:type="dxa"/>
          </w:tcPr>
          <w:p w14:paraId="0477A3A9" w14:textId="77777777" w:rsidR="005E55B5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</w:rPr>
            </w:pPr>
          </w:p>
        </w:tc>
      </w:tr>
      <w:tr w:rsidR="005E55B5" w:rsidRPr="005E55B5" w14:paraId="3EFAE713" w14:textId="77777777" w:rsidTr="005E55B5">
        <w:tc>
          <w:tcPr>
            <w:tcW w:w="2263" w:type="dxa"/>
          </w:tcPr>
          <w:p w14:paraId="0F1166B9" w14:textId="725E9166" w:rsidR="005E55B5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</w:rPr>
            </w:pPr>
            <w:r w:rsidRPr="005E55B5">
              <w:rPr>
                <w:rFonts w:ascii="Nunito" w:eastAsia="Nunito" w:hAnsi="Nunito" w:cs="Nunito"/>
                <w:b/>
                <w:bCs/>
              </w:rPr>
              <w:t>Spain - PI Position</w:t>
            </w:r>
          </w:p>
        </w:tc>
        <w:tc>
          <w:tcPr>
            <w:tcW w:w="6227" w:type="dxa"/>
          </w:tcPr>
          <w:p w14:paraId="299E74FD" w14:textId="77777777" w:rsidR="005E55B5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</w:rPr>
            </w:pPr>
          </w:p>
        </w:tc>
      </w:tr>
      <w:tr w:rsidR="005E55B5" w:rsidRPr="005E55B5" w14:paraId="7BB2F086" w14:textId="77777777" w:rsidTr="005E55B5">
        <w:tc>
          <w:tcPr>
            <w:tcW w:w="2263" w:type="dxa"/>
          </w:tcPr>
          <w:p w14:paraId="3A7FA396" w14:textId="6F3BC4DD" w:rsidR="005E55B5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</w:rPr>
            </w:pPr>
            <w:r w:rsidRPr="005E55B5">
              <w:rPr>
                <w:rFonts w:ascii="Nunito" w:eastAsia="Nunito" w:hAnsi="Nunito" w:cs="Nunito"/>
                <w:b/>
                <w:bCs/>
              </w:rPr>
              <w:t>Spain - PI email</w:t>
            </w:r>
          </w:p>
        </w:tc>
        <w:tc>
          <w:tcPr>
            <w:tcW w:w="6227" w:type="dxa"/>
          </w:tcPr>
          <w:p w14:paraId="4DB3899B" w14:textId="77777777" w:rsidR="005E55B5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</w:rPr>
            </w:pPr>
          </w:p>
        </w:tc>
      </w:tr>
      <w:tr w:rsidR="005E55B5" w:rsidRPr="005E55B5" w14:paraId="41AAA859" w14:textId="77777777" w:rsidTr="005E55B5">
        <w:tc>
          <w:tcPr>
            <w:tcW w:w="2263" w:type="dxa"/>
          </w:tcPr>
          <w:p w14:paraId="1AC23021" w14:textId="04E6F7E2" w:rsidR="005E55B5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</w:rPr>
            </w:pPr>
            <w:r w:rsidRPr="005E55B5">
              <w:rPr>
                <w:rFonts w:ascii="Nunito" w:eastAsia="Nunito" w:hAnsi="Nunito" w:cs="Nunito"/>
                <w:b/>
                <w:bCs/>
              </w:rPr>
              <w:t>Spain - PI phone</w:t>
            </w:r>
          </w:p>
        </w:tc>
        <w:tc>
          <w:tcPr>
            <w:tcW w:w="6227" w:type="dxa"/>
          </w:tcPr>
          <w:p w14:paraId="26BD27C0" w14:textId="77777777" w:rsidR="005E55B5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</w:rPr>
            </w:pPr>
          </w:p>
        </w:tc>
      </w:tr>
    </w:tbl>
    <w:p w14:paraId="6585FD58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eastAsia="Nunito" w:hAnsi="Nunito" w:cs="Nunito"/>
          <w:b/>
          <w:color w:val="76D6FF"/>
        </w:rPr>
      </w:pPr>
    </w:p>
    <w:p w14:paraId="6054F68D" w14:textId="77777777" w:rsidR="0058076B" w:rsidRPr="005E55B5" w:rsidRDefault="00000000" w:rsidP="005E55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1" w:hanging="284"/>
        <w:jc w:val="both"/>
        <w:rPr>
          <w:rFonts w:ascii="Nunito" w:hAnsi="Nunito"/>
          <w:b/>
        </w:rPr>
      </w:pPr>
      <w:r w:rsidRPr="005E55B5">
        <w:rPr>
          <w:rFonts w:ascii="Nunito" w:eastAsia="Nunito" w:hAnsi="Nunito" w:cs="Nunito"/>
          <w:b/>
          <w:color w:val="1FC0D1"/>
        </w:rPr>
        <w:t>General information of the trial</w:t>
      </w:r>
      <w:r w:rsidRPr="005E55B5">
        <w:rPr>
          <w:rFonts w:ascii="Nunito" w:eastAsia="Nunito" w:hAnsi="Nunito" w:cs="Nunito"/>
          <w:b/>
          <w:color w:val="76D6FF"/>
        </w:rPr>
        <w:t xml:space="preserve"> </w:t>
      </w:r>
      <w:r w:rsidRPr="005E55B5">
        <w:rPr>
          <w:rFonts w:ascii="Nunito" w:eastAsia="Nunito" w:hAnsi="Nunito" w:cs="Nunito"/>
          <w:color w:val="000000"/>
          <w:sz w:val="20"/>
          <w:szCs w:val="20"/>
        </w:rPr>
        <w:t>(not computed for max number of pages)</w:t>
      </w:r>
    </w:p>
    <w:tbl>
      <w:tblPr>
        <w:tblStyle w:val="a9"/>
        <w:tblW w:w="849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5801"/>
      </w:tblGrid>
      <w:tr w:rsidR="0058076B" w:rsidRPr="005E55B5" w14:paraId="0F0C5BC9" w14:textId="77777777" w:rsidTr="005E55B5">
        <w:tc>
          <w:tcPr>
            <w:tcW w:w="2689" w:type="dxa"/>
          </w:tcPr>
          <w:p w14:paraId="36837A68" w14:textId="6D2AE875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</w:pPr>
            <w:r w:rsidRPr="005E55B5"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5801" w:type="dxa"/>
          </w:tcPr>
          <w:p w14:paraId="6CFBB2EF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  <w:sz w:val="20"/>
                <w:szCs w:val="20"/>
              </w:rPr>
            </w:pPr>
          </w:p>
        </w:tc>
      </w:tr>
      <w:tr w:rsidR="0058076B" w:rsidRPr="005E55B5" w14:paraId="198C49F8" w14:textId="77777777" w:rsidTr="005E55B5">
        <w:tc>
          <w:tcPr>
            <w:tcW w:w="2689" w:type="dxa"/>
          </w:tcPr>
          <w:p w14:paraId="6829E34B" w14:textId="3BF2E137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</w:pPr>
            <w:r w:rsidRPr="005E55B5"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  <w:t>Code / Acronym</w:t>
            </w:r>
          </w:p>
        </w:tc>
        <w:tc>
          <w:tcPr>
            <w:tcW w:w="5801" w:type="dxa"/>
          </w:tcPr>
          <w:p w14:paraId="2A0193B5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  <w:sz w:val="20"/>
                <w:szCs w:val="20"/>
              </w:rPr>
            </w:pPr>
          </w:p>
        </w:tc>
      </w:tr>
      <w:tr w:rsidR="0058076B" w:rsidRPr="005E55B5" w14:paraId="5AA34155" w14:textId="77777777" w:rsidTr="005E55B5">
        <w:tc>
          <w:tcPr>
            <w:tcW w:w="2689" w:type="dxa"/>
          </w:tcPr>
          <w:p w14:paraId="35FE5FF3" w14:textId="66BEF406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</w:pPr>
            <w:r w:rsidRPr="005E55B5">
              <w:rPr>
                <w:rFonts w:ascii="Nunito" w:eastAsia="Nunito" w:hAnsi="Nunito" w:cs="Nunito"/>
                <w:b/>
                <w:bCs/>
                <w:sz w:val="20"/>
                <w:szCs w:val="20"/>
              </w:rPr>
              <w:t>Keyword</w:t>
            </w:r>
          </w:p>
        </w:tc>
        <w:tc>
          <w:tcPr>
            <w:tcW w:w="5801" w:type="dxa"/>
          </w:tcPr>
          <w:p w14:paraId="7AB3B13C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  <w:sz w:val="20"/>
                <w:szCs w:val="20"/>
              </w:rPr>
            </w:pPr>
          </w:p>
        </w:tc>
      </w:tr>
      <w:tr w:rsidR="0058076B" w:rsidRPr="005E55B5" w14:paraId="320E1C3A" w14:textId="77777777" w:rsidTr="005E55B5">
        <w:tc>
          <w:tcPr>
            <w:tcW w:w="2689" w:type="dxa"/>
          </w:tcPr>
          <w:p w14:paraId="440E4181" w14:textId="2A9AE690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</w:pPr>
            <w:r w:rsidRPr="005E55B5"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  <w:t>Design of study</w:t>
            </w:r>
          </w:p>
        </w:tc>
        <w:tc>
          <w:tcPr>
            <w:tcW w:w="5801" w:type="dxa"/>
          </w:tcPr>
          <w:p w14:paraId="71F3D3B8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  <w:sz w:val="20"/>
                <w:szCs w:val="20"/>
              </w:rPr>
            </w:pPr>
          </w:p>
        </w:tc>
      </w:tr>
      <w:tr w:rsidR="0058076B" w:rsidRPr="005E55B5" w14:paraId="23537707" w14:textId="77777777" w:rsidTr="005E55B5">
        <w:tc>
          <w:tcPr>
            <w:tcW w:w="2689" w:type="dxa"/>
          </w:tcPr>
          <w:p w14:paraId="625DA393" w14:textId="0BBF6A1B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</w:pPr>
            <w:r w:rsidRPr="005E55B5"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  <w:t>Study Phase</w:t>
            </w:r>
          </w:p>
        </w:tc>
        <w:tc>
          <w:tcPr>
            <w:tcW w:w="5801" w:type="dxa"/>
          </w:tcPr>
          <w:p w14:paraId="3D593BAF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  <w:sz w:val="20"/>
                <w:szCs w:val="20"/>
              </w:rPr>
            </w:pPr>
          </w:p>
        </w:tc>
      </w:tr>
      <w:tr w:rsidR="0058076B" w:rsidRPr="005E55B5" w14:paraId="44BFF8DA" w14:textId="77777777" w:rsidTr="005E55B5">
        <w:tc>
          <w:tcPr>
            <w:tcW w:w="2689" w:type="dxa"/>
          </w:tcPr>
          <w:p w14:paraId="540A01D6" w14:textId="3B8B3BA0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</w:pPr>
            <w:r w:rsidRPr="005E55B5"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  <w:t>Patient Population</w:t>
            </w:r>
          </w:p>
        </w:tc>
        <w:tc>
          <w:tcPr>
            <w:tcW w:w="5801" w:type="dxa"/>
          </w:tcPr>
          <w:p w14:paraId="1EF554B9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  <w:sz w:val="20"/>
                <w:szCs w:val="20"/>
              </w:rPr>
            </w:pPr>
          </w:p>
        </w:tc>
      </w:tr>
      <w:tr w:rsidR="0058076B" w:rsidRPr="005E55B5" w14:paraId="1DB0CD1F" w14:textId="77777777" w:rsidTr="005E55B5">
        <w:tc>
          <w:tcPr>
            <w:tcW w:w="2689" w:type="dxa"/>
          </w:tcPr>
          <w:p w14:paraId="13BA8D27" w14:textId="6F3B11FB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</w:pPr>
            <w:r w:rsidRPr="005E55B5"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  <w:t>Number of sites / countries</w:t>
            </w:r>
          </w:p>
        </w:tc>
        <w:tc>
          <w:tcPr>
            <w:tcW w:w="5801" w:type="dxa"/>
          </w:tcPr>
          <w:p w14:paraId="76C5CF5B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  <w:sz w:val="20"/>
                <w:szCs w:val="20"/>
              </w:rPr>
            </w:pPr>
          </w:p>
        </w:tc>
      </w:tr>
      <w:tr w:rsidR="0058076B" w:rsidRPr="005E55B5" w14:paraId="2B26F410" w14:textId="77777777" w:rsidTr="005E55B5">
        <w:tc>
          <w:tcPr>
            <w:tcW w:w="2689" w:type="dxa"/>
          </w:tcPr>
          <w:p w14:paraId="22B9E9DE" w14:textId="404A53BB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</w:pPr>
            <w:r w:rsidRPr="005E55B5"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  <w:t>Study Drugs (commercial / non-commercial)</w:t>
            </w:r>
          </w:p>
        </w:tc>
        <w:tc>
          <w:tcPr>
            <w:tcW w:w="5801" w:type="dxa"/>
          </w:tcPr>
          <w:p w14:paraId="514DA7B0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  <w:sz w:val="20"/>
                <w:szCs w:val="20"/>
              </w:rPr>
            </w:pPr>
          </w:p>
        </w:tc>
      </w:tr>
      <w:tr w:rsidR="0058076B" w:rsidRPr="005E55B5" w14:paraId="158014DB" w14:textId="77777777" w:rsidTr="005E55B5">
        <w:tc>
          <w:tcPr>
            <w:tcW w:w="2689" w:type="dxa"/>
          </w:tcPr>
          <w:p w14:paraId="106DDD96" w14:textId="29C16A23" w:rsidR="0058076B" w:rsidRPr="005E55B5" w:rsidRDefault="005E55B5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</w:pPr>
            <w:r w:rsidRPr="005E55B5">
              <w:rPr>
                <w:rFonts w:ascii="Nunito" w:eastAsia="Nunito" w:hAnsi="Nunito" w:cs="Nunito"/>
                <w:b/>
                <w:bCs/>
                <w:color w:val="000000"/>
                <w:sz w:val="20"/>
                <w:szCs w:val="20"/>
              </w:rPr>
              <w:t>Study calendar</w:t>
            </w:r>
          </w:p>
        </w:tc>
        <w:tc>
          <w:tcPr>
            <w:tcW w:w="5801" w:type="dxa"/>
          </w:tcPr>
          <w:p w14:paraId="61DA79D0" w14:textId="77777777" w:rsidR="0058076B" w:rsidRPr="005E55B5" w:rsidRDefault="0058076B" w:rsidP="005E55B5">
            <w:pPr>
              <w:spacing w:after="0" w:line="240" w:lineRule="auto"/>
              <w:ind w:right="-1"/>
              <w:jc w:val="both"/>
              <w:rPr>
                <w:rFonts w:ascii="Nunito" w:eastAsia="Nunito" w:hAnsi="Nunito" w:cs="Nunito"/>
                <w:color w:val="000000"/>
                <w:sz w:val="20"/>
                <w:szCs w:val="20"/>
              </w:rPr>
            </w:pPr>
          </w:p>
        </w:tc>
      </w:tr>
    </w:tbl>
    <w:p w14:paraId="6DACC56F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eastAsia="Nunito" w:hAnsi="Nunito" w:cs="Nunito"/>
          <w:color w:val="000000"/>
        </w:rPr>
      </w:pPr>
    </w:p>
    <w:p w14:paraId="0264B9FE" w14:textId="77777777" w:rsidR="000D5E0C" w:rsidRPr="005E55B5" w:rsidRDefault="000D5E0C" w:rsidP="005E55B5">
      <w:pPr>
        <w:ind w:right="-1"/>
        <w:rPr>
          <w:rFonts w:ascii="Nunito" w:eastAsia="Nunito" w:hAnsi="Nunito" w:cs="Nunito"/>
          <w:b/>
          <w:color w:val="1FC0D1"/>
        </w:rPr>
      </w:pPr>
      <w:r w:rsidRPr="005E55B5">
        <w:rPr>
          <w:rFonts w:ascii="Nunito" w:eastAsia="Nunito" w:hAnsi="Nunito" w:cs="Nunito"/>
          <w:b/>
          <w:color w:val="1FC0D1"/>
        </w:rPr>
        <w:br w:type="page"/>
      </w:r>
    </w:p>
    <w:p w14:paraId="181F3627" w14:textId="39E43226" w:rsidR="0058076B" w:rsidRPr="005E55B5" w:rsidRDefault="00000000" w:rsidP="005E55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1" w:hanging="284"/>
        <w:jc w:val="both"/>
        <w:rPr>
          <w:rFonts w:ascii="Nunito" w:eastAsia="Nunito" w:hAnsi="Nunito" w:cs="Nunito"/>
        </w:rPr>
      </w:pPr>
      <w:r w:rsidRPr="005E55B5">
        <w:rPr>
          <w:rFonts w:ascii="Nunito" w:eastAsia="Nunito" w:hAnsi="Nunito" w:cs="Nunito"/>
          <w:b/>
          <w:color w:val="1FC0D1"/>
        </w:rPr>
        <w:lastRenderedPageBreak/>
        <w:t>Rationale and hypothesis</w:t>
      </w:r>
    </w:p>
    <w:p w14:paraId="6FEBE848" w14:textId="289ADE0F" w:rsidR="000D5E0C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Background information of the trial</w:t>
      </w:r>
      <w:r w:rsidR="000D5E0C" w:rsidRPr="005E55B5">
        <w:rPr>
          <w:rFonts w:ascii="Nunito" w:eastAsia="Nunito" w:hAnsi="Nunito" w:cs="Nunito"/>
          <w:color w:val="000000"/>
        </w:rPr>
        <w:t>.</w:t>
      </w:r>
    </w:p>
    <w:p w14:paraId="006D2F58" w14:textId="3EDFBE78" w:rsidR="0058076B" w:rsidRPr="005E55B5" w:rsidRDefault="000D5E0C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State of the art of the research.</w:t>
      </w:r>
    </w:p>
    <w:p w14:paraId="77BDE6C8" w14:textId="58459E78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Hypothesis</w:t>
      </w:r>
      <w:r w:rsidR="000D5E0C" w:rsidRPr="005E55B5">
        <w:rPr>
          <w:rFonts w:ascii="Nunito" w:eastAsia="Nunito" w:hAnsi="Nunito" w:cs="Nunito"/>
          <w:color w:val="000000"/>
        </w:rPr>
        <w:t>.</w:t>
      </w:r>
    </w:p>
    <w:p w14:paraId="4B4B801E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eastAsia="Nunito" w:hAnsi="Nunito" w:cs="Nunito"/>
          <w:color w:val="000000"/>
        </w:rPr>
      </w:pPr>
    </w:p>
    <w:p w14:paraId="2A7ECED9" w14:textId="77777777" w:rsidR="0058076B" w:rsidRPr="005E55B5" w:rsidRDefault="00000000" w:rsidP="005E55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1" w:hanging="284"/>
        <w:jc w:val="both"/>
        <w:rPr>
          <w:rFonts w:ascii="Nunito" w:eastAsia="Nunito" w:hAnsi="Nunito" w:cs="Nunito"/>
        </w:rPr>
      </w:pPr>
      <w:r w:rsidRPr="005E55B5">
        <w:rPr>
          <w:rFonts w:ascii="Nunito" w:eastAsia="Nunito" w:hAnsi="Nunito" w:cs="Nunito"/>
          <w:b/>
          <w:color w:val="1FC0D1"/>
        </w:rPr>
        <w:t>Objectives and endpoints</w:t>
      </w:r>
    </w:p>
    <w:p w14:paraId="5DD22D67" w14:textId="7D01ACBA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Primary and secondary objectives</w:t>
      </w:r>
      <w:r w:rsidR="000D5E0C" w:rsidRPr="005E55B5">
        <w:rPr>
          <w:rFonts w:ascii="Nunito" w:eastAsia="Nunito" w:hAnsi="Nunito" w:cs="Nunito"/>
          <w:color w:val="000000"/>
        </w:rPr>
        <w:t>.</w:t>
      </w:r>
    </w:p>
    <w:p w14:paraId="6324A8B3" w14:textId="072A4E12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Endpoints</w:t>
      </w:r>
      <w:r w:rsidR="000D5E0C" w:rsidRPr="005E55B5">
        <w:rPr>
          <w:rFonts w:ascii="Nunito" w:eastAsia="Nunito" w:hAnsi="Nunito" w:cs="Nunito"/>
          <w:color w:val="000000"/>
        </w:rPr>
        <w:t>.</w:t>
      </w:r>
    </w:p>
    <w:p w14:paraId="1068C488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eastAsia="Nunito" w:hAnsi="Nunito" w:cs="Nunito"/>
          <w:color w:val="000000"/>
        </w:rPr>
      </w:pPr>
    </w:p>
    <w:p w14:paraId="1E483F4B" w14:textId="0A688F3D" w:rsidR="0058076B" w:rsidRPr="005E55B5" w:rsidRDefault="00000000" w:rsidP="005E55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1" w:hanging="284"/>
        <w:jc w:val="both"/>
        <w:rPr>
          <w:rFonts w:ascii="Nunito" w:eastAsia="Nunito" w:hAnsi="Nunito" w:cs="Nunito"/>
        </w:rPr>
      </w:pPr>
      <w:r w:rsidRPr="005E55B5">
        <w:rPr>
          <w:rFonts w:ascii="Nunito" w:eastAsia="Nunito" w:hAnsi="Nunito" w:cs="Nunito"/>
          <w:b/>
          <w:color w:val="1FC0D1"/>
        </w:rPr>
        <w:t>Design</w:t>
      </w:r>
      <w:r w:rsidR="000D5E0C" w:rsidRPr="005E55B5">
        <w:rPr>
          <w:rFonts w:ascii="Nunito" w:eastAsia="Nunito" w:hAnsi="Nunito" w:cs="Nunito"/>
          <w:b/>
          <w:color w:val="1FC0D1"/>
        </w:rPr>
        <w:t xml:space="preserve"> </w:t>
      </w:r>
      <w:r w:rsidRPr="005E55B5">
        <w:rPr>
          <w:rFonts w:ascii="Nunito" w:eastAsia="Nunito" w:hAnsi="Nunito" w:cs="Nunito"/>
          <w:b/>
          <w:color w:val="1FC0D1"/>
        </w:rPr>
        <w:t>/</w:t>
      </w:r>
      <w:r w:rsidR="000D5E0C" w:rsidRPr="005E55B5">
        <w:rPr>
          <w:rFonts w:ascii="Nunito" w:eastAsia="Nunito" w:hAnsi="Nunito" w:cs="Nunito"/>
          <w:b/>
          <w:color w:val="1FC0D1"/>
        </w:rPr>
        <w:t xml:space="preserve"> methodology</w:t>
      </w:r>
    </w:p>
    <w:p w14:paraId="54B0E854" w14:textId="12DD28D7" w:rsidR="0058076B" w:rsidRPr="005E55B5" w:rsidRDefault="000D5E0C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Population, variables, etc.</w:t>
      </w:r>
    </w:p>
    <w:p w14:paraId="21CDAE51" w14:textId="4DEFE4D3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Key inclusion/exclusion criteria</w:t>
      </w:r>
      <w:r w:rsidR="000D5E0C" w:rsidRPr="005E55B5">
        <w:rPr>
          <w:rFonts w:ascii="Nunito" w:eastAsia="Nunito" w:hAnsi="Nunito" w:cs="Nunito"/>
          <w:color w:val="000000"/>
        </w:rPr>
        <w:t>.</w:t>
      </w:r>
    </w:p>
    <w:p w14:paraId="6AA51E0F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eastAsia="Nunito" w:hAnsi="Nunito" w:cs="Nunito"/>
          <w:color w:val="000000"/>
        </w:rPr>
      </w:pPr>
    </w:p>
    <w:p w14:paraId="5B7F0DF9" w14:textId="77777777" w:rsidR="0058076B" w:rsidRPr="005E55B5" w:rsidRDefault="00000000" w:rsidP="005E55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1" w:hanging="284"/>
        <w:jc w:val="both"/>
        <w:rPr>
          <w:rFonts w:ascii="Nunito" w:eastAsia="Nunito" w:hAnsi="Nunito" w:cs="Nunito"/>
        </w:rPr>
      </w:pPr>
      <w:r w:rsidRPr="005E55B5">
        <w:rPr>
          <w:rFonts w:ascii="Nunito" w:eastAsia="Nunito" w:hAnsi="Nunito" w:cs="Nunito"/>
          <w:b/>
          <w:color w:val="1FC0D1"/>
        </w:rPr>
        <w:t>Treatment arms and follow-up</w:t>
      </w:r>
    </w:p>
    <w:p w14:paraId="3447F235" w14:textId="6A8D6887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Description of the treatment arms</w:t>
      </w:r>
      <w:r w:rsidR="000D5E0C" w:rsidRPr="005E55B5">
        <w:rPr>
          <w:rFonts w:ascii="Nunito" w:eastAsia="Nunito" w:hAnsi="Nunito" w:cs="Nunito"/>
          <w:color w:val="000000"/>
        </w:rPr>
        <w:t>.</w:t>
      </w:r>
    </w:p>
    <w:p w14:paraId="4723B28C" w14:textId="6EF5E635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bookmarkStart w:id="6" w:name="_heading=h.30j0zll" w:colFirst="0" w:colLast="0"/>
      <w:bookmarkEnd w:id="6"/>
      <w:r w:rsidRPr="005E55B5">
        <w:rPr>
          <w:rFonts w:ascii="Nunito" w:eastAsia="Nunito" w:hAnsi="Nunito" w:cs="Nunito"/>
          <w:color w:val="000000"/>
        </w:rPr>
        <w:t>Treatment description, duration, and follow-up</w:t>
      </w:r>
      <w:r w:rsidR="000D5E0C" w:rsidRPr="005E55B5">
        <w:rPr>
          <w:rFonts w:ascii="Nunito" w:eastAsia="Nunito" w:hAnsi="Nunito" w:cs="Nunito"/>
          <w:color w:val="000000"/>
        </w:rPr>
        <w:t>.</w:t>
      </w:r>
      <w:r w:rsidRPr="005E55B5">
        <w:rPr>
          <w:rFonts w:ascii="Nunito" w:eastAsia="Nunito" w:hAnsi="Nunito" w:cs="Nunito"/>
          <w:color w:val="000000"/>
        </w:rPr>
        <w:t xml:space="preserve"> </w:t>
      </w:r>
    </w:p>
    <w:p w14:paraId="3F856FCA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eastAsia="Nunito" w:hAnsi="Nunito" w:cs="Nunito"/>
          <w:color w:val="000000"/>
        </w:rPr>
      </w:pPr>
    </w:p>
    <w:p w14:paraId="7D1E646E" w14:textId="77777777" w:rsidR="0058076B" w:rsidRPr="005E55B5" w:rsidRDefault="00000000" w:rsidP="005E55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1" w:hanging="284"/>
        <w:jc w:val="both"/>
        <w:rPr>
          <w:rFonts w:ascii="Nunito" w:eastAsia="Nunito" w:hAnsi="Nunito" w:cs="Nunito"/>
        </w:rPr>
      </w:pPr>
      <w:r w:rsidRPr="005E55B5">
        <w:rPr>
          <w:rFonts w:ascii="Nunito" w:eastAsia="Nunito" w:hAnsi="Nunito" w:cs="Nunito"/>
          <w:b/>
          <w:color w:val="1FC0D1"/>
        </w:rPr>
        <w:t>Type of samples</w:t>
      </w:r>
    </w:p>
    <w:p w14:paraId="11FFDE2E" w14:textId="6D949282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Description of the biological samples (if any) and schedule</w:t>
      </w:r>
      <w:r w:rsidR="000D5E0C" w:rsidRPr="005E55B5">
        <w:rPr>
          <w:rFonts w:ascii="Nunito" w:eastAsia="Nunito" w:hAnsi="Nunito" w:cs="Nunito"/>
          <w:color w:val="000000"/>
        </w:rPr>
        <w:t>.</w:t>
      </w:r>
    </w:p>
    <w:p w14:paraId="1FFB34E6" w14:textId="77C58114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Biomarker analysis (if any)</w:t>
      </w:r>
      <w:r w:rsidR="000D5E0C" w:rsidRPr="005E55B5">
        <w:rPr>
          <w:rFonts w:ascii="Nunito" w:eastAsia="Nunito" w:hAnsi="Nunito" w:cs="Nunito"/>
          <w:color w:val="000000"/>
        </w:rPr>
        <w:t>.</w:t>
      </w:r>
    </w:p>
    <w:p w14:paraId="03291926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eastAsia="Nunito" w:hAnsi="Nunito" w:cs="Nunito"/>
          <w:b/>
          <w:color w:val="1FC0D1"/>
        </w:rPr>
      </w:pPr>
    </w:p>
    <w:p w14:paraId="5AB6861E" w14:textId="77777777" w:rsidR="0058076B" w:rsidRPr="005E55B5" w:rsidRDefault="00000000" w:rsidP="005E55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1" w:hanging="284"/>
        <w:jc w:val="both"/>
        <w:rPr>
          <w:rFonts w:ascii="Nunito" w:eastAsia="Nunito" w:hAnsi="Nunito" w:cs="Nunito"/>
        </w:rPr>
      </w:pPr>
      <w:r w:rsidRPr="005E55B5">
        <w:rPr>
          <w:rFonts w:ascii="Nunito" w:eastAsia="Nunito" w:hAnsi="Nunito" w:cs="Nunito"/>
          <w:b/>
          <w:color w:val="1FC0D1"/>
        </w:rPr>
        <w:t>Data management and statistics</w:t>
      </w:r>
    </w:p>
    <w:p w14:paraId="27441966" w14:textId="7936BE9D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 xml:space="preserve">Sample size </w:t>
      </w:r>
      <w:r w:rsidR="000D5E0C" w:rsidRPr="005E55B5">
        <w:rPr>
          <w:rFonts w:ascii="Nunito" w:eastAsia="Nunito" w:hAnsi="Nunito" w:cs="Nunito"/>
          <w:color w:val="000000"/>
        </w:rPr>
        <w:t>calculation.</w:t>
      </w:r>
    </w:p>
    <w:p w14:paraId="7A8F2921" w14:textId="443B87D8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Data collection</w:t>
      </w:r>
      <w:r w:rsidR="000D5E0C" w:rsidRPr="005E55B5">
        <w:rPr>
          <w:rFonts w:ascii="Nunito" w:eastAsia="Nunito" w:hAnsi="Nunito" w:cs="Nunito"/>
          <w:color w:val="000000"/>
        </w:rPr>
        <w:t>.</w:t>
      </w:r>
    </w:p>
    <w:p w14:paraId="6129D757" w14:textId="3AD73838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Brief description of statistics and interim analysis (if any)</w:t>
      </w:r>
      <w:r w:rsidR="000D5E0C" w:rsidRPr="005E55B5">
        <w:rPr>
          <w:rFonts w:ascii="Nunito" w:eastAsia="Nunito" w:hAnsi="Nunito" w:cs="Nunito"/>
          <w:color w:val="000000"/>
        </w:rPr>
        <w:t>.</w:t>
      </w:r>
    </w:p>
    <w:p w14:paraId="1D37044B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eastAsia="Nunito" w:hAnsi="Nunito" w:cs="Nunito"/>
          <w:b/>
          <w:color w:val="76D6FF"/>
        </w:rPr>
      </w:pPr>
    </w:p>
    <w:p w14:paraId="0A5EC1DB" w14:textId="36108ECF" w:rsidR="0058076B" w:rsidRPr="005E55B5" w:rsidRDefault="00000000" w:rsidP="005E55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1" w:hanging="284"/>
        <w:jc w:val="both"/>
        <w:rPr>
          <w:rFonts w:ascii="Nunito" w:eastAsia="Nunito" w:hAnsi="Nunito" w:cs="Nunito"/>
        </w:rPr>
      </w:pPr>
      <w:r w:rsidRPr="005E55B5">
        <w:rPr>
          <w:rFonts w:ascii="Nunito" w:eastAsia="Nunito" w:hAnsi="Nunito" w:cs="Nunito"/>
          <w:b/>
          <w:color w:val="1FC0D1"/>
        </w:rPr>
        <w:t>Trial schedule</w:t>
      </w:r>
    </w:p>
    <w:p w14:paraId="703FB3A4" w14:textId="77777777" w:rsidR="0058076B" w:rsidRPr="00EC5712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Flow chart of the Clinical Trial / Project</w:t>
      </w:r>
      <w:r w:rsidRPr="00EC5712">
        <w:rPr>
          <w:rFonts w:ascii="Nunito" w:eastAsia="Nunito" w:hAnsi="Nunito" w:cs="Nunito"/>
          <w:color w:val="000000"/>
        </w:rPr>
        <w:t xml:space="preserve"> </w:t>
      </w:r>
    </w:p>
    <w:p w14:paraId="56DB868C" w14:textId="4C15B68F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Trial timelines: 1</w:t>
      </w:r>
      <w:r w:rsidRPr="00EC5712">
        <w:rPr>
          <w:rFonts w:ascii="Nunito" w:eastAsia="Nunito" w:hAnsi="Nunito" w:cs="Nunito"/>
          <w:color w:val="000000"/>
        </w:rPr>
        <w:t>st</w:t>
      </w:r>
      <w:r w:rsidRPr="005E55B5">
        <w:rPr>
          <w:rFonts w:ascii="Nunito" w:eastAsia="Nunito" w:hAnsi="Nunito" w:cs="Nunito"/>
          <w:color w:val="000000"/>
        </w:rPr>
        <w:t xml:space="preserve"> Pt in, last Pt enrolled, 1° endpoint read-out, trial duration</w:t>
      </w:r>
      <w:r w:rsidR="000D5E0C" w:rsidRPr="005E55B5">
        <w:rPr>
          <w:rFonts w:ascii="Nunito" w:eastAsia="Nunito" w:hAnsi="Nunito" w:cs="Nunito"/>
          <w:color w:val="000000"/>
        </w:rPr>
        <w:t>, …</w:t>
      </w:r>
    </w:p>
    <w:p w14:paraId="3EC59F52" w14:textId="77777777" w:rsidR="0058076B" w:rsidRPr="005E55B5" w:rsidRDefault="0058076B" w:rsidP="005E55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both"/>
        <w:rPr>
          <w:rFonts w:ascii="Nunito" w:eastAsia="Nunito" w:hAnsi="Nunito" w:cs="Nunito"/>
          <w:color w:val="000000"/>
        </w:rPr>
      </w:pPr>
    </w:p>
    <w:p w14:paraId="000554A8" w14:textId="64B3C400" w:rsidR="0058076B" w:rsidRPr="005E55B5" w:rsidRDefault="00000000" w:rsidP="00EC57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-1" w:hanging="426"/>
        <w:jc w:val="both"/>
        <w:rPr>
          <w:rFonts w:ascii="Nunito" w:eastAsia="Nunito" w:hAnsi="Nunito" w:cs="Nunito"/>
          <w:b/>
          <w:color w:val="1FC0D1"/>
        </w:rPr>
      </w:pPr>
      <w:r w:rsidRPr="005E55B5">
        <w:rPr>
          <w:rFonts w:ascii="Nunito" w:eastAsia="Nunito" w:hAnsi="Nunito" w:cs="Nunito"/>
          <w:b/>
          <w:color w:val="1FC0D1"/>
        </w:rPr>
        <w:t>Study impact</w:t>
      </w:r>
    </w:p>
    <w:p w14:paraId="678D4E8D" w14:textId="77777777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Foreseen impact for patient outcome</w:t>
      </w:r>
    </w:p>
    <w:p w14:paraId="330B66CB" w14:textId="77777777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Was input from a patient group obtained?</w:t>
      </w:r>
    </w:p>
    <w:p w14:paraId="57734CD7" w14:textId="77777777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Why is this project strategic for cancer patients and society?</w:t>
      </w:r>
    </w:p>
    <w:p w14:paraId="7D57BECD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eastAsia="Nunito" w:hAnsi="Nunito" w:cs="Nunito"/>
          <w:b/>
          <w:color w:val="76D6FF"/>
        </w:rPr>
      </w:pPr>
    </w:p>
    <w:p w14:paraId="4222B0B5" w14:textId="77777777" w:rsidR="008E339E" w:rsidRPr="005E55B5" w:rsidRDefault="008E339E" w:rsidP="005E55B5">
      <w:pPr>
        <w:ind w:right="-1"/>
        <w:rPr>
          <w:rFonts w:ascii="Nunito" w:eastAsia="PT Mono" w:hAnsi="Nunito" w:cs="PT Mono"/>
          <w:b/>
          <w:color w:val="1FC0D1"/>
        </w:rPr>
      </w:pPr>
      <w:r w:rsidRPr="005E55B5">
        <w:rPr>
          <w:rFonts w:ascii="Nunito" w:eastAsia="PT Mono" w:hAnsi="Nunito" w:cs="PT Mono"/>
          <w:b/>
          <w:color w:val="1FC0D1"/>
        </w:rPr>
        <w:br w:type="page"/>
      </w:r>
    </w:p>
    <w:p w14:paraId="2A3FB17D" w14:textId="525FE14B" w:rsidR="0058076B" w:rsidRPr="00EC5712" w:rsidRDefault="00000000" w:rsidP="00EC57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-1" w:hanging="426"/>
        <w:jc w:val="both"/>
        <w:rPr>
          <w:rFonts w:ascii="Nunito" w:hAnsi="Nunito"/>
          <w:b/>
          <w:sz w:val="20"/>
          <w:szCs w:val="20"/>
        </w:rPr>
      </w:pPr>
      <w:r w:rsidRPr="005E55B5">
        <w:rPr>
          <w:rFonts w:ascii="Nunito" w:eastAsia="PT Mono" w:hAnsi="Nunito" w:cs="PT Mono"/>
          <w:b/>
          <w:color w:val="1FC0D1"/>
        </w:rPr>
        <w:lastRenderedPageBreak/>
        <w:t>Project/Trial resources and cost</w:t>
      </w:r>
      <w:del w:id="7" w:author="Tamara Mondejar" w:date="2024-12-27T08:52:00Z" w16du:dateUtc="2024-12-27T07:52:00Z">
        <w:r w:rsidRPr="005E55B5" w:rsidDel="005D088C">
          <w:rPr>
            <w:rFonts w:ascii="Nunito" w:eastAsia="PT Mono" w:hAnsi="Nunito" w:cs="PT Mono"/>
            <w:b/>
            <w:color w:val="1FC0D1"/>
          </w:rPr>
          <w:delText xml:space="preserve"> (maximum 1.500.000€)</w:delText>
        </w:r>
      </w:del>
      <w:r w:rsidRPr="005E55B5">
        <w:rPr>
          <w:rFonts w:ascii="Nunito" w:eastAsia="PT Mono" w:hAnsi="Nunito" w:cs="PT Mono"/>
          <w:b/>
          <w:color w:val="1FC0D1"/>
        </w:rPr>
        <w:t xml:space="preserve"> </w:t>
      </w:r>
      <w:r w:rsidRPr="00EC5712">
        <w:rPr>
          <w:rFonts w:ascii="Nunito" w:eastAsia="Nunito" w:hAnsi="Nunito" w:cs="Nunito"/>
          <w:color w:val="000000"/>
          <w:sz w:val="20"/>
          <w:szCs w:val="20"/>
        </w:rPr>
        <w:t>(not computed for max number of pages)</w:t>
      </w:r>
    </w:p>
    <w:p w14:paraId="6888DB5B" w14:textId="77777777" w:rsidR="0058076B" w:rsidRPr="005E55B5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>Resources available and other needed for Study development</w:t>
      </w:r>
    </w:p>
    <w:p w14:paraId="7CD724A1" w14:textId="77777777" w:rsidR="005D088C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ins w:id="8" w:author="Tamara Mondejar" w:date="2024-12-27T08:55:00Z" w16du:dateUtc="2024-12-27T07:55:00Z"/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 xml:space="preserve">Estimated Budget </w:t>
      </w:r>
      <w:ins w:id="9" w:author="Tamara Mondejar" w:date="2024-12-27T08:55:00Z" w16du:dateUtc="2024-12-27T07:55:00Z">
        <w:r w:rsidR="005D088C">
          <w:rPr>
            <w:rFonts w:ascii="Nunito" w:eastAsia="Nunito" w:hAnsi="Nunito" w:cs="Nunito"/>
            <w:color w:val="000000"/>
          </w:rPr>
          <w:t>(</w:t>
        </w:r>
        <w:r w:rsidR="005D088C" w:rsidRPr="005E55B5">
          <w:rPr>
            <w:rFonts w:ascii="Nunito" w:eastAsia="Nunito" w:hAnsi="Nunito" w:cs="Nunito"/>
            <w:color w:val="000000"/>
          </w:rPr>
          <w:t>Use the budget template</w:t>
        </w:r>
        <w:r w:rsidR="005D088C">
          <w:rPr>
            <w:rFonts w:ascii="Nunito" w:eastAsia="Nunito" w:hAnsi="Nunito" w:cs="Nunito"/>
            <w:color w:val="000000"/>
          </w:rPr>
          <w:t xml:space="preserve">) </w:t>
        </w:r>
      </w:ins>
      <w:del w:id="10" w:author="Tamara Mondejar" w:date="2024-12-27T08:55:00Z" w16du:dateUtc="2024-12-27T07:55:00Z">
        <w:r w:rsidRPr="005E55B5" w:rsidDel="005D088C">
          <w:rPr>
            <w:rFonts w:ascii="Nunito" w:eastAsia="Nunito" w:hAnsi="Nunito" w:cs="Nunito"/>
            <w:color w:val="000000"/>
          </w:rPr>
          <w:delText>and o</w:delText>
        </w:r>
      </w:del>
    </w:p>
    <w:p w14:paraId="65540ED1" w14:textId="5C4E9BA4" w:rsidR="0058076B" w:rsidRDefault="005D088C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ins w:id="11" w:author="Tamara Mondejar" w:date="2024-12-27T08:54:00Z" w16du:dateUtc="2024-12-27T07:54:00Z"/>
          <w:rFonts w:ascii="Nunito" w:eastAsia="Nunito" w:hAnsi="Nunito" w:cs="Nunito"/>
          <w:color w:val="000000"/>
        </w:rPr>
      </w:pPr>
      <w:ins w:id="12" w:author="Tamara Mondejar" w:date="2024-12-27T08:55:00Z" w16du:dateUtc="2024-12-27T07:55:00Z">
        <w:r>
          <w:rPr>
            <w:rFonts w:ascii="Nunito" w:eastAsia="Nunito" w:hAnsi="Nunito" w:cs="Nunito"/>
            <w:color w:val="000000"/>
          </w:rPr>
          <w:t>O</w:t>
        </w:r>
      </w:ins>
      <w:r w:rsidRPr="005E55B5">
        <w:rPr>
          <w:rFonts w:ascii="Nunito" w:eastAsia="Nunito" w:hAnsi="Nunito" w:cs="Nunito"/>
          <w:color w:val="000000"/>
        </w:rPr>
        <w:t>ther funding sources (if any)</w:t>
      </w:r>
    </w:p>
    <w:p w14:paraId="19B676D9" w14:textId="06892E2F" w:rsidR="005D088C" w:rsidRPr="005E55B5" w:rsidDel="005D088C" w:rsidRDefault="005D08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both"/>
        <w:rPr>
          <w:del w:id="13" w:author="Tamara Mondejar" w:date="2024-12-27T08:55:00Z" w16du:dateUtc="2024-12-27T07:55:00Z"/>
          <w:rFonts w:ascii="Nunito" w:eastAsia="Nunito" w:hAnsi="Nunito" w:cs="Nunito"/>
          <w:color w:val="000000"/>
        </w:rPr>
        <w:pPrChange w:id="14" w:author="Tamara Mondejar" w:date="2024-12-27T08:54:00Z" w16du:dateUtc="2024-12-27T07:54:00Z">
          <w:pPr>
            <w:numPr>
              <w:numId w:val="2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567" w:right="-1" w:hanging="283"/>
            <w:jc w:val="both"/>
          </w:pPr>
        </w:pPrChange>
      </w:pPr>
    </w:p>
    <w:p w14:paraId="64C9632E" w14:textId="1528EA75" w:rsidR="0058076B" w:rsidRPr="005E55B5" w:rsidDel="005D088C" w:rsidRDefault="0058076B" w:rsidP="005E55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both"/>
        <w:rPr>
          <w:del w:id="15" w:author="Tamara Mondejar" w:date="2024-12-27T08:53:00Z" w16du:dateUtc="2024-12-27T07:53:00Z"/>
          <w:rFonts w:ascii="Nunito" w:eastAsia="Nunito" w:hAnsi="Nunito" w:cs="Nunito"/>
        </w:rPr>
      </w:pPr>
    </w:p>
    <w:tbl>
      <w:tblPr>
        <w:tblStyle w:val="aa"/>
        <w:tblW w:w="8258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88"/>
        <w:gridCol w:w="992"/>
        <w:gridCol w:w="992"/>
        <w:gridCol w:w="993"/>
        <w:gridCol w:w="1393"/>
      </w:tblGrid>
      <w:tr w:rsidR="0058076B" w:rsidRPr="005E55B5" w:rsidDel="005D088C" w14:paraId="51E47946" w14:textId="2ACE58A9" w:rsidTr="008E339E">
        <w:trPr>
          <w:del w:id="16" w:author="Tamara Mondejar" w:date="2024-12-27T08:53:00Z"/>
        </w:trPr>
        <w:tc>
          <w:tcPr>
            <w:tcW w:w="3888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nil"/>
            </w:tcBorders>
            <w:shd w:val="clear" w:color="auto" w:fill="B4C6E7"/>
            <w:vAlign w:val="center"/>
          </w:tcPr>
          <w:p w14:paraId="1CEED433" w14:textId="58D7831B" w:rsidR="0058076B" w:rsidRPr="005E55B5" w:rsidDel="005D088C" w:rsidRDefault="00000000" w:rsidP="005E55B5">
            <w:pPr>
              <w:spacing w:after="0" w:line="240" w:lineRule="auto"/>
              <w:ind w:right="-1"/>
              <w:jc w:val="center"/>
              <w:rPr>
                <w:del w:id="17" w:author="Tamara Mondejar" w:date="2024-12-27T08:53:00Z" w16du:dateUtc="2024-12-27T07:53:00Z"/>
                <w:rFonts w:ascii="Nunito" w:eastAsia="Nunito" w:hAnsi="Nunito" w:cs="Nunito"/>
                <w:b/>
              </w:rPr>
            </w:pPr>
            <w:del w:id="18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  <w:b/>
                </w:rPr>
                <w:delText>Concept</w:delText>
              </w:r>
            </w:del>
          </w:p>
        </w:tc>
        <w:tc>
          <w:tcPr>
            <w:tcW w:w="992" w:type="dxa"/>
            <w:tcBorders>
              <w:top w:val="single" w:sz="4" w:space="0" w:color="B4C6E7"/>
              <w:left w:val="nil"/>
              <w:bottom w:val="single" w:sz="4" w:space="0" w:color="B4C6E7"/>
              <w:right w:val="single" w:sz="4" w:space="0" w:color="B4C6E7"/>
            </w:tcBorders>
            <w:shd w:val="clear" w:color="auto" w:fill="B4C6E7"/>
            <w:vAlign w:val="center"/>
          </w:tcPr>
          <w:p w14:paraId="114F5F01" w14:textId="0E1F47DD" w:rsidR="0058076B" w:rsidRPr="005E55B5" w:rsidDel="005D088C" w:rsidRDefault="00000000" w:rsidP="005E55B5">
            <w:pPr>
              <w:spacing w:after="0" w:line="240" w:lineRule="auto"/>
              <w:ind w:right="-1"/>
              <w:jc w:val="center"/>
              <w:rPr>
                <w:del w:id="19" w:author="Tamara Mondejar" w:date="2024-12-27T08:53:00Z" w16du:dateUtc="2024-12-27T07:53:00Z"/>
                <w:rFonts w:ascii="Nunito" w:eastAsia="Nunito" w:hAnsi="Nunito" w:cs="Nunito"/>
                <w:b/>
              </w:rPr>
            </w:pPr>
            <w:del w:id="20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  <w:b/>
                </w:rPr>
                <w:delText>YEAR 1</w:delText>
              </w:r>
            </w:del>
          </w:p>
        </w:tc>
        <w:tc>
          <w:tcPr>
            <w:tcW w:w="992" w:type="dxa"/>
            <w:tcBorders>
              <w:top w:val="single" w:sz="4" w:space="0" w:color="B4C6E7"/>
              <w:left w:val="nil"/>
              <w:bottom w:val="single" w:sz="4" w:space="0" w:color="B4C6E7"/>
              <w:right w:val="single" w:sz="4" w:space="0" w:color="B4C6E7"/>
            </w:tcBorders>
            <w:shd w:val="clear" w:color="auto" w:fill="B4C6E7"/>
            <w:vAlign w:val="center"/>
          </w:tcPr>
          <w:p w14:paraId="2CFC5EDD" w14:textId="725DED83" w:rsidR="0058076B" w:rsidRPr="005E55B5" w:rsidDel="005D088C" w:rsidRDefault="00000000" w:rsidP="005E55B5">
            <w:pPr>
              <w:spacing w:after="0" w:line="240" w:lineRule="auto"/>
              <w:ind w:right="-1"/>
              <w:jc w:val="center"/>
              <w:rPr>
                <w:del w:id="21" w:author="Tamara Mondejar" w:date="2024-12-27T08:53:00Z" w16du:dateUtc="2024-12-27T07:53:00Z"/>
                <w:rFonts w:ascii="Nunito" w:eastAsia="Nunito" w:hAnsi="Nunito" w:cs="Nunito"/>
                <w:b/>
              </w:rPr>
            </w:pPr>
            <w:del w:id="22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  <w:b/>
                </w:rPr>
                <w:delText>YEAR 2</w:delText>
              </w:r>
            </w:del>
          </w:p>
        </w:tc>
        <w:tc>
          <w:tcPr>
            <w:tcW w:w="993" w:type="dxa"/>
            <w:tcBorders>
              <w:top w:val="single" w:sz="4" w:space="0" w:color="B4C6E7"/>
              <w:left w:val="nil"/>
              <w:bottom w:val="single" w:sz="4" w:space="0" w:color="B4C6E7"/>
              <w:right w:val="single" w:sz="4" w:space="0" w:color="B4C6E7"/>
            </w:tcBorders>
            <w:shd w:val="clear" w:color="auto" w:fill="B4C6E7"/>
            <w:vAlign w:val="center"/>
          </w:tcPr>
          <w:p w14:paraId="68D01249" w14:textId="4444F3D6" w:rsidR="0058076B" w:rsidRPr="005E55B5" w:rsidDel="005D088C" w:rsidRDefault="00000000" w:rsidP="005E55B5">
            <w:pPr>
              <w:spacing w:after="0" w:line="240" w:lineRule="auto"/>
              <w:ind w:right="-1"/>
              <w:jc w:val="center"/>
              <w:rPr>
                <w:del w:id="23" w:author="Tamara Mondejar" w:date="2024-12-27T08:53:00Z" w16du:dateUtc="2024-12-27T07:53:00Z"/>
                <w:rFonts w:ascii="Nunito" w:eastAsia="Nunito" w:hAnsi="Nunito" w:cs="Nunito"/>
                <w:b/>
              </w:rPr>
            </w:pPr>
            <w:del w:id="24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  <w:b/>
                </w:rPr>
                <w:delText>YEAR 3</w:delText>
              </w:r>
            </w:del>
          </w:p>
        </w:tc>
        <w:tc>
          <w:tcPr>
            <w:tcW w:w="1393" w:type="dxa"/>
            <w:tcBorders>
              <w:top w:val="single" w:sz="4" w:space="0" w:color="B4C6E7"/>
              <w:left w:val="nil"/>
              <w:bottom w:val="single" w:sz="4" w:space="0" w:color="B4C6E7"/>
              <w:right w:val="single" w:sz="4" w:space="0" w:color="B4C6E7"/>
            </w:tcBorders>
            <w:shd w:val="clear" w:color="auto" w:fill="B4C6E7"/>
            <w:vAlign w:val="center"/>
          </w:tcPr>
          <w:p w14:paraId="115A57BC" w14:textId="7347F6A7" w:rsidR="0058076B" w:rsidRPr="005E55B5" w:rsidDel="005D088C" w:rsidRDefault="008E339E" w:rsidP="005E55B5">
            <w:pPr>
              <w:spacing w:after="0" w:line="240" w:lineRule="auto"/>
              <w:ind w:right="-1"/>
              <w:jc w:val="center"/>
              <w:rPr>
                <w:del w:id="25" w:author="Tamara Mondejar" w:date="2024-12-27T08:53:00Z" w16du:dateUtc="2024-12-27T07:53:00Z"/>
                <w:rFonts w:ascii="Nunito" w:eastAsia="Nunito" w:hAnsi="Nunito" w:cs="Nunito"/>
                <w:b/>
              </w:rPr>
            </w:pPr>
            <w:del w:id="26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  <w:b/>
                </w:rPr>
                <w:delText>TOTAL</w:delText>
              </w:r>
            </w:del>
          </w:p>
        </w:tc>
      </w:tr>
      <w:tr w:rsidR="0058076B" w:rsidRPr="005E55B5" w:rsidDel="005D088C" w14:paraId="4222E27E" w14:textId="69842A3B" w:rsidTr="008E339E">
        <w:trPr>
          <w:del w:id="27" w:author="Tamara Mondejar" w:date="2024-12-27T08:53:00Z"/>
        </w:trPr>
        <w:tc>
          <w:tcPr>
            <w:tcW w:w="3888" w:type="dxa"/>
            <w:tcBorders>
              <w:top w:val="single" w:sz="4" w:space="0" w:color="B4C6E7"/>
            </w:tcBorders>
          </w:tcPr>
          <w:p w14:paraId="450D5230" w14:textId="38E5F6C9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28" w:author="Tamara Mondejar" w:date="2024-12-27T08:53:00Z" w16du:dateUtc="2024-12-27T07:53:00Z"/>
                <w:rFonts w:ascii="Nunito" w:eastAsia="Nunito" w:hAnsi="Nunito" w:cs="Nunito"/>
              </w:rPr>
            </w:pPr>
            <w:del w:id="29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Personnel salary</w:delText>
              </w:r>
            </w:del>
          </w:p>
        </w:tc>
        <w:tc>
          <w:tcPr>
            <w:tcW w:w="992" w:type="dxa"/>
            <w:tcBorders>
              <w:top w:val="single" w:sz="4" w:space="0" w:color="B4C6E7"/>
            </w:tcBorders>
          </w:tcPr>
          <w:p w14:paraId="2B16DA86" w14:textId="69395AE7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30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  <w:tcBorders>
              <w:top w:val="single" w:sz="4" w:space="0" w:color="B4C6E7"/>
            </w:tcBorders>
          </w:tcPr>
          <w:p w14:paraId="26CA0D6A" w14:textId="5861409C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31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  <w:tcBorders>
              <w:top w:val="single" w:sz="4" w:space="0" w:color="B4C6E7"/>
            </w:tcBorders>
          </w:tcPr>
          <w:p w14:paraId="307160F8" w14:textId="25F881B5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32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  <w:tcBorders>
              <w:top w:val="single" w:sz="4" w:space="0" w:color="B4C6E7"/>
            </w:tcBorders>
          </w:tcPr>
          <w:p w14:paraId="08A1CC2F" w14:textId="4994B8D9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33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2D35340B" w14:textId="0B1BFC6E" w:rsidTr="008E339E">
        <w:trPr>
          <w:del w:id="34" w:author="Tamara Mondejar" w:date="2024-12-27T08:53:00Z"/>
        </w:trPr>
        <w:tc>
          <w:tcPr>
            <w:tcW w:w="3888" w:type="dxa"/>
          </w:tcPr>
          <w:p w14:paraId="4F57D72F" w14:textId="6FABCC11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35" w:author="Tamara Mondejar" w:date="2024-12-27T08:53:00Z" w16du:dateUtc="2024-12-27T07:53:00Z"/>
                <w:rFonts w:ascii="Nunito" w:eastAsia="Nunito" w:hAnsi="Nunito" w:cs="Nunito"/>
              </w:rPr>
            </w:pPr>
            <w:del w:id="36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Study Design and Approval process cost</w:delText>
              </w:r>
            </w:del>
          </w:p>
        </w:tc>
        <w:tc>
          <w:tcPr>
            <w:tcW w:w="992" w:type="dxa"/>
          </w:tcPr>
          <w:p w14:paraId="77E716FD" w14:textId="2CC0AB4D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37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7769DDD8" w14:textId="76787E03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38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3370A413" w14:textId="07873F84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39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03534971" w14:textId="6A9C5955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40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23FC84B6" w14:textId="179FED5B" w:rsidTr="008E339E">
        <w:trPr>
          <w:del w:id="41" w:author="Tamara Mondejar" w:date="2024-12-27T08:53:00Z"/>
        </w:trPr>
        <w:tc>
          <w:tcPr>
            <w:tcW w:w="3888" w:type="dxa"/>
          </w:tcPr>
          <w:p w14:paraId="6D1A421E" w14:textId="3165B5F6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42" w:author="Tamara Mondejar" w:date="2024-12-27T08:53:00Z" w16du:dateUtc="2024-12-27T07:53:00Z"/>
                <w:rFonts w:ascii="Nunito" w:eastAsia="Nunito" w:hAnsi="Nunito" w:cs="Nunito"/>
              </w:rPr>
            </w:pPr>
            <w:del w:id="43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Monitoring and clinical operations</w:delText>
              </w:r>
            </w:del>
          </w:p>
        </w:tc>
        <w:tc>
          <w:tcPr>
            <w:tcW w:w="992" w:type="dxa"/>
          </w:tcPr>
          <w:p w14:paraId="23676B9E" w14:textId="2602736A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44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51984378" w14:textId="47126334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45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59613FD7" w14:textId="2774967D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46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02DAEE81" w14:textId="3EBDEFA9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47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1E1B2228" w14:textId="07555514" w:rsidTr="008E339E">
        <w:trPr>
          <w:del w:id="48" w:author="Tamara Mondejar" w:date="2024-12-27T08:53:00Z"/>
        </w:trPr>
        <w:tc>
          <w:tcPr>
            <w:tcW w:w="3888" w:type="dxa"/>
          </w:tcPr>
          <w:p w14:paraId="297BF64A" w14:textId="4E14CB89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49" w:author="Tamara Mondejar" w:date="2024-12-27T08:53:00Z" w16du:dateUtc="2024-12-27T07:53:00Z"/>
                <w:rFonts w:ascii="Nunito" w:eastAsia="Nunito" w:hAnsi="Nunito" w:cs="Nunito"/>
              </w:rPr>
            </w:pPr>
            <w:del w:id="50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Insurance</w:delText>
              </w:r>
            </w:del>
          </w:p>
        </w:tc>
        <w:tc>
          <w:tcPr>
            <w:tcW w:w="992" w:type="dxa"/>
          </w:tcPr>
          <w:p w14:paraId="13A439E5" w14:textId="0ED129C1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51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1E4DC4D5" w14:textId="093B8292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52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2884F386" w14:textId="4B0CCA05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53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0F7F34D9" w14:textId="44AEF762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54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4CD68802" w14:textId="3712C62D" w:rsidTr="008E339E">
        <w:trPr>
          <w:del w:id="55" w:author="Tamara Mondejar" w:date="2024-12-27T08:53:00Z"/>
        </w:trPr>
        <w:tc>
          <w:tcPr>
            <w:tcW w:w="3888" w:type="dxa"/>
          </w:tcPr>
          <w:p w14:paraId="11FA0A49" w14:textId="71AD8A52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56" w:author="Tamara Mondejar" w:date="2024-12-27T08:53:00Z" w16du:dateUtc="2024-12-27T07:53:00Z"/>
                <w:rFonts w:ascii="Nunito" w:eastAsia="Nunito" w:hAnsi="Nunito" w:cs="Nunito"/>
              </w:rPr>
            </w:pPr>
            <w:del w:id="57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Outsourcing of services (central lab, pharmacy)</w:delText>
              </w:r>
            </w:del>
          </w:p>
        </w:tc>
        <w:tc>
          <w:tcPr>
            <w:tcW w:w="992" w:type="dxa"/>
          </w:tcPr>
          <w:p w14:paraId="40695D60" w14:textId="29A066E6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58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252FF0F6" w14:textId="099849D1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59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3B3BD2FA" w14:textId="32549C9C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60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011990D9" w14:textId="7308E3A9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61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4A5F3ECC" w14:textId="44955093" w:rsidTr="008E339E">
        <w:trPr>
          <w:del w:id="62" w:author="Tamara Mondejar" w:date="2024-12-27T08:53:00Z"/>
        </w:trPr>
        <w:tc>
          <w:tcPr>
            <w:tcW w:w="3888" w:type="dxa"/>
          </w:tcPr>
          <w:p w14:paraId="5D2C90E3" w14:textId="7D573C9F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63" w:author="Tamara Mondejar" w:date="2024-12-27T08:53:00Z" w16du:dateUtc="2024-12-27T07:53:00Z"/>
                <w:rFonts w:ascii="Nunito" w:eastAsia="Nunito" w:hAnsi="Nunito" w:cs="Nunito"/>
              </w:rPr>
            </w:pPr>
            <w:del w:id="64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Data management and Statistics</w:delText>
              </w:r>
            </w:del>
          </w:p>
        </w:tc>
        <w:tc>
          <w:tcPr>
            <w:tcW w:w="992" w:type="dxa"/>
          </w:tcPr>
          <w:p w14:paraId="11BF49CE" w14:textId="16BDA1D7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65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727F288B" w14:textId="03F6752C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66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13434BFE" w14:textId="20F9D814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67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17C70D8B" w14:textId="2BE3287F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68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0FEDEC16" w14:textId="372407FC" w:rsidTr="008E339E">
        <w:trPr>
          <w:del w:id="69" w:author="Tamara Mondejar" w:date="2024-12-27T08:53:00Z"/>
        </w:trPr>
        <w:tc>
          <w:tcPr>
            <w:tcW w:w="3888" w:type="dxa"/>
          </w:tcPr>
          <w:p w14:paraId="42F905E1" w14:textId="6AAA1B3A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70" w:author="Tamara Mondejar" w:date="2024-12-27T08:53:00Z" w16du:dateUtc="2024-12-27T07:53:00Z"/>
                <w:rFonts w:ascii="Nunito" w:eastAsia="Nunito" w:hAnsi="Nunito" w:cs="Nunito"/>
              </w:rPr>
            </w:pPr>
            <w:del w:id="71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Study grant: Patient´s fee and clinical services</w:delText>
              </w:r>
            </w:del>
          </w:p>
        </w:tc>
        <w:tc>
          <w:tcPr>
            <w:tcW w:w="992" w:type="dxa"/>
          </w:tcPr>
          <w:p w14:paraId="6663668C" w14:textId="1AE368BF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72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0E61F296" w14:textId="213637B6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73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5EA42348" w14:textId="3804102B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74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59EA633C" w14:textId="0EED0D4D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75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32C6E48F" w14:textId="4068A916" w:rsidTr="008E339E">
        <w:trPr>
          <w:del w:id="76" w:author="Tamara Mondejar" w:date="2024-12-27T08:53:00Z"/>
        </w:trPr>
        <w:tc>
          <w:tcPr>
            <w:tcW w:w="3888" w:type="dxa"/>
          </w:tcPr>
          <w:p w14:paraId="0DCFB0E3" w14:textId="192DBE96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77" w:author="Tamara Mondejar" w:date="2024-12-27T08:53:00Z" w16du:dateUtc="2024-12-27T07:53:00Z"/>
                <w:rFonts w:ascii="Nunito" w:eastAsia="Nunito" w:hAnsi="Nunito" w:cs="Nunito"/>
              </w:rPr>
            </w:pPr>
            <w:del w:id="78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Study specific clinical procedures (above and beyond SOC)</w:delText>
              </w:r>
            </w:del>
          </w:p>
        </w:tc>
        <w:tc>
          <w:tcPr>
            <w:tcW w:w="992" w:type="dxa"/>
          </w:tcPr>
          <w:p w14:paraId="73C1BC78" w14:textId="0AF5335F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79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6A6836C9" w14:textId="7BC083CC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80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3B0AAC24" w14:textId="238D2378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81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237AA2DE" w14:textId="78967DE5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82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1C88335F" w14:textId="18679975" w:rsidTr="008E339E">
        <w:trPr>
          <w:del w:id="83" w:author="Tamara Mondejar" w:date="2024-12-27T08:53:00Z"/>
        </w:trPr>
        <w:tc>
          <w:tcPr>
            <w:tcW w:w="3888" w:type="dxa"/>
          </w:tcPr>
          <w:p w14:paraId="133B077C" w14:textId="427CEA6E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84" w:author="Tamara Mondejar" w:date="2024-12-27T08:53:00Z" w16du:dateUtc="2024-12-27T07:53:00Z"/>
                <w:rFonts w:ascii="Nunito" w:eastAsia="Nunito" w:hAnsi="Nunito" w:cs="Nunito"/>
                <w:b/>
              </w:rPr>
            </w:pPr>
            <w:del w:id="85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Blood tests, imaging, clinical visits, biopsies, molecular markers… as well as any treatment costs</w:delText>
              </w:r>
            </w:del>
          </w:p>
        </w:tc>
        <w:tc>
          <w:tcPr>
            <w:tcW w:w="992" w:type="dxa"/>
          </w:tcPr>
          <w:p w14:paraId="5A9AE91A" w14:textId="4D3A68BC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86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03ED681C" w14:textId="54D0C7EA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87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45BFAF99" w14:textId="6892511E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88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65C0479D" w14:textId="503EE86E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89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78406090" w14:textId="0E1534C3" w:rsidTr="008E339E">
        <w:trPr>
          <w:del w:id="90" w:author="Tamara Mondejar" w:date="2024-12-27T08:53:00Z"/>
        </w:trPr>
        <w:tc>
          <w:tcPr>
            <w:tcW w:w="3888" w:type="dxa"/>
          </w:tcPr>
          <w:p w14:paraId="3027751E" w14:textId="3FAECE2C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91" w:author="Tamara Mondejar" w:date="2024-12-27T08:53:00Z" w16du:dateUtc="2024-12-27T07:53:00Z"/>
                <w:rFonts w:ascii="Nunito" w:eastAsia="Nunito" w:hAnsi="Nunito" w:cs="Nunito"/>
                <w:b/>
              </w:rPr>
            </w:pPr>
            <w:del w:id="92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Passthrough costs</w:delText>
              </w:r>
            </w:del>
          </w:p>
        </w:tc>
        <w:tc>
          <w:tcPr>
            <w:tcW w:w="992" w:type="dxa"/>
          </w:tcPr>
          <w:p w14:paraId="74C4BCD0" w14:textId="30284CD8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93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3A8C6B41" w14:textId="1518D2AA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94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37FB6179" w14:textId="74566F37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95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41D73606" w14:textId="32F5784F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96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63DACBFC" w14:textId="09E76308" w:rsidTr="008E339E">
        <w:trPr>
          <w:del w:id="97" w:author="Tamara Mondejar" w:date="2024-12-27T08:53:00Z"/>
        </w:trPr>
        <w:tc>
          <w:tcPr>
            <w:tcW w:w="3888" w:type="dxa"/>
          </w:tcPr>
          <w:p w14:paraId="58C57317" w14:textId="33713017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98" w:author="Tamara Mondejar" w:date="2024-12-27T08:53:00Z" w16du:dateUtc="2024-12-27T07:53:00Z"/>
                <w:rFonts w:ascii="Nunito" w:eastAsia="Nunito" w:hAnsi="Nunito" w:cs="Nunito"/>
                <w:b/>
              </w:rPr>
            </w:pPr>
            <w:del w:id="99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Other costs (courier, consumables, etc.)</w:delText>
              </w:r>
            </w:del>
          </w:p>
        </w:tc>
        <w:tc>
          <w:tcPr>
            <w:tcW w:w="992" w:type="dxa"/>
          </w:tcPr>
          <w:p w14:paraId="29DD2015" w14:textId="184EC0C5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00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2324A098" w14:textId="2045F3F3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01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4F31AE53" w14:textId="36AC7577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02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3FF98E74" w14:textId="112314F3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03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5BB86D66" w14:textId="59EC8D22" w:rsidTr="008E339E">
        <w:trPr>
          <w:del w:id="104" w:author="Tamara Mondejar" w:date="2024-12-27T08:53:00Z"/>
        </w:trPr>
        <w:tc>
          <w:tcPr>
            <w:tcW w:w="3888" w:type="dxa"/>
          </w:tcPr>
          <w:p w14:paraId="5BD06633" w14:textId="7657D28C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105" w:author="Tamara Mondejar" w:date="2024-12-27T08:53:00Z" w16du:dateUtc="2024-12-27T07:53:00Z"/>
                <w:rFonts w:ascii="Nunito" w:eastAsia="Nunito" w:hAnsi="Nunito" w:cs="Nunito"/>
              </w:rPr>
            </w:pPr>
            <w:del w:id="106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</w:rPr>
                <w:delText>Audit cost</w:delText>
              </w:r>
            </w:del>
          </w:p>
        </w:tc>
        <w:tc>
          <w:tcPr>
            <w:tcW w:w="992" w:type="dxa"/>
          </w:tcPr>
          <w:p w14:paraId="64EDA2B1" w14:textId="22353FD2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07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0B875D49" w14:textId="6FDE119C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08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63126C18" w14:textId="355681F6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09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54C9C5DC" w14:textId="52C4909C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10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  <w:tr w:rsidR="0058076B" w:rsidRPr="005E55B5" w:rsidDel="005D088C" w14:paraId="69E4B338" w14:textId="38BD7B55" w:rsidTr="008E339E">
        <w:trPr>
          <w:del w:id="111" w:author="Tamara Mondejar" w:date="2024-12-27T08:53:00Z"/>
        </w:trPr>
        <w:tc>
          <w:tcPr>
            <w:tcW w:w="3888" w:type="dxa"/>
          </w:tcPr>
          <w:p w14:paraId="4D49D226" w14:textId="0D2D7EE8" w:rsidR="0058076B" w:rsidRPr="005E55B5" w:rsidDel="005D088C" w:rsidRDefault="00000000" w:rsidP="005E55B5">
            <w:pPr>
              <w:spacing w:after="0" w:line="240" w:lineRule="auto"/>
              <w:ind w:right="-1"/>
              <w:jc w:val="both"/>
              <w:rPr>
                <w:del w:id="112" w:author="Tamara Mondejar" w:date="2024-12-27T08:53:00Z" w16du:dateUtc="2024-12-27T07:53:00Z"/>
                <w:rFonts w:ascii="Nunito" w:eastAsia="Nunito" w:hAnsi="Nunito" w:cs="Nunito"/>
                <w:b/>
              </w:rPr>
            </w:pPr>
            <w:del w:id="113" w:author="Tamara Mondejar" w:date="2024-12-27T08:53:00Z" w16du:dateUtc="2024-12-27T07:53:00Z">
              <w:r w:rsidRPr="005E55B5" w:rsidDel="005D088C">
                <w:rPr>
                  <w:rFonts w:ascii="Nunito" w:eastAsia="Nunito" w:hAnsi="Nunito" w:cs="Nunito"/>
                  <w:b/>
                </w:rPr>
                <w:delText>Total study cost</w:delText>
              </w:r>
            </w:del>
          </w:p>
        </w:tc>
        <w:tc>
          <w:tcPr>
            <w:tcW w:w="992" w:type="dxa"/>
          </w:tcPr>
          <w:p w14:paraId="240FCB75" w14:textId="256A3F42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14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2" w:type="dxa"/>
          </w:tcPr>
          <w:p w14:paraId="0CFCFE34" w14:textId="78098A8F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15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993" w:type="dxa"/>
          </w:tcPr>
          <w:p w14:paraId="60B0DB4B" w14:textId="21158A02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16" w:author="Tamara Mondejar" w:date="2024-12-27T08:53:00Z" w16du:dateUtc="2024-12-27T07:53:00Z"/>
                <w:rFonts w:ascii="Nunito" w:eastAsia="Nunito" w:hAnsi="Nunito" w:cs="Nunito"/>
              </w:rPr>
            </w:pPr>
          </w:p>
        </w:tc>
        <w:tc>
          <w:tcPr>
            <w:tcW w:w="1393" w:type="dxa"/>
          </w:tcPr>
          <w:p w14:paraId="7BD9B43E" w14:textId="525C4485" w:rsidR="0058076B" w:rsidRPr="005E55B5" w:rsidDel="005D088C" w:rsidRDefault="0058076B" w:rsidP="005E55B5">
            <w:pPr>
              <w:spacing w:after="0" w:line="240" w:lineRule="auto"/>
              <w:ind w:right="-1"/>
              <w:jc w:val="both"/>
              <w:rPr>
                <w:del w:id="117" w:author="Tamara Mondejar" w:date="2024-12-27T08:53:00Z" w16du:dateUtc="2024-12-27T07:53:00Z"/>
                <w:rFonts w:ascii="Nunito" w:eastAsia="Nunito" w:hAnsi="Nunito" w:cs="Nunito"/>
              </w:rPr>
            </w:pPr>
          </w:p>
        </w:tc>
      </w:tr>
    </w:tbl>
    <w:p w14:paraId="2E602550" w14:textId="29620976" w:rsidR="005D088C" w:rsidRPr="005E55B5" w:rsidDel="005D088C" w:rsidRDefault="0000000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pacing w:after="0" w:line="240" w:lineRule="auto"/>
        <w:ind w:right="-1"/>
        <w:jc w:val="both"/>
        <w:rPr>
          <w:del w:id="118" w:author="Tamara Mondejar" w:date="2024-12-27T08:54:00Z" w16du:dateUtc="2024-12-27T07:54:00Z"/>
          <w:rFonts w:ascii="Nunito" w:eastAsia="Nunito" w:hAnsi="Nunito" w:cs="Nunito"/>
          <w:color w:val="000000"/>
        </w:rPr>
        <w:pPrChange w:id="119" w:author="Tamara Mondejar" w:date="2024-12-27T08:54:00Z" w16du:dateUtc="2024-12-27T07:54:00Z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right="-1"/>
            <w:jc w:val="both"/>
          </w:pPr>
        </w:pPrChange>
      </w:pPr>
      <w:del w:id="120" w:author="Tamara Mondejar" w:date="2024-12-27T08:54:00Z" w16du:dateUtc="2024-12-27T07:54:00Z">
        <w:r w:rsidRPr="005E55B5" w:rsidDel="005D088C">
          <w:rPr>
            <w:rFonts w:ascii="Nunito" w:eastAsia="Nunito" w:hAnsi="Nunito" w:cs="Nunito"/>
            <w:color w:val="000000"/>
          </w:rPr>
          <w:delText>* Use the budget template</w:delText>
        </w:r>
      </w:del>
    </w:p>
    <w:p w14:paraId="15F5FA3B" w14:textId="64D11674" w:rsidR="00486DF1" w:rsidRPr="005E55B5" w:rsidDel="005D088C" w:rsidRDefault="0000000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pacing w:after="0" w:line="240" w:lineRule="auto"/>
        <w:ind w:right="-1"/>
        <w:jc w:val="both"/>
        <w:rPr>
          <w:del w:id="121" w:author="Tamara Mondejar" w:date="2024-12-27T08:55:00Z" w16du:dateUtc="2024-12-27T07:55:00Z"/>
          <w:rFonts w:ascii="Nunito" w:eastAsia="Nunito" w:hAnsi="Nunito" w:cs="Nunito"/>
          <w:color w:val="000000"/>
        </w:rPr>
        <w:pPrChange w:id="122" w:author="Tamara Mondejar" w:date="2024-12-27T08:54:00Z" w16du:dateUtc="2024-12-27T07:54:00Z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right="-1"/>
            <w:jc w:val="both"/>
          </w:pPr>
        </w:pPrChange>
      </w:pPr>
      <w:del w:id="123" w:author="Tamara Mondejar" w:date="2024-12-27T08:54:00Z" w16du:dateUtc="2024-12-27T07:54:00Z">
        <w:r w:rsidRPr="005E55B5" w:rsidDel="005D088C">
          <w:rPr>
            <w:rFonts w:ascii="Nunito" w:eastAsia="Nunito" w:hAnsi="Nunito" w:cs="Nunito"/>
            <w:color w:val="000000"/>
          </w:rPr>
          <w:delText xml:space="preserve">* </w:delText>
        </w:r>
        <w:r w:rsidR="00486DF1" w:rsidRPr="005E55B5" w:rsidDel="005D088C">
          <w:rPr>
            <w:rFonts w:ascii="Nunito" w:eastAsia="Nunito" w:hAnsi="Nunito" w:cs="Nunito"/>
            <w:color w:val="000000"/>
          </w:rPr>
          <w:delText>Please not that o</w:delText>
        </w:r>
      </w:del>
      <w:del w:id="124" w:author="Tamara Mondejar" w:date="2024-12-27T08:55:00Z" w16du:dateUtc="2024-12-27T07:55:00Z">
        <w:r w:rsidR="00486DF1" w:rsidRPr="005E55B5" w:rsidDel="005D088C">
          <w:rPr>
            <w:rFonts w:ascii="Nunito" w:eastAsia="Nunito" w:hAnsi="Nunito" w:cs="Nunito"/>
            <w:color w:val="000000"/>
          </w:rPr>
          <w:delText>nly cost not associated with standard of care can be included</w:delText>
        </w:r>
      </w:del>
    </w:p>
    <w:p w14:paraId="3B0A54FF" w14:textId="782A1105" w:rsidR="00FF17A3" w:rsidRPr="005E55B5" w:rsidDel="005D088C" w:rsidRDefault="00486DF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pacing w:after="0" w:line="240" w:lineRule="auto"/>
        <w:ind w:right="-1"/>
        <w:jc w:val="both"/>
        <w:rPr>
          <w:del w:id="125" w:author="Tamara Mondejar" w:date="2024-12-27T08:55:00Z" w16du:dateUtc="2024-12-27T07:55:00Z"/>
          <w:rFonts w:ascii="Nunito" w:eastAsia="Nunito" w:hAnsi="Nunito" w:cs="Nunito"/>
          <w:color w:val="000000"/>
        </w:rPr>
        <w:pPrChange w:id="126" w:author="Tamara Mondejar" w:date="2024-12-27T08:54:00Z" w16du:dateUtc="2024-12-27T07:54:00Z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right="-1"/>
            <w:jc w:val="both"/>
          </w:pPr>
        </w:pPrChange>
      </w:pPr>
      <w:del w:id="127" w:author="Tamara Mondejar" w:date="2024-12-27T08:54:00Z" w16du:dateUtc="2024-12-27T07:54:00Z">
        <w:r w:rsidRPr="005E55B5" w:rsidDel="005D088C">
          <w:rPr>
            <w:rFonts w:ascii="Nunito" w:eastAsia="Nunito" w:hAnsi="Nunito" w:cs="Nunito"/>
            <w:color w:val="000000"/>
          </w:rPr>
          <w:delText>* Please note that b</w:delText>
        </w:r>
      </w:del>
      <w:del w:id="128" w:author="Tamara Mondejar" w:date="2024-12-27T08:55:00Z" w16du:dateUtc="2024-12-27T07:55:00Z">
        <w:r w:rsidRPr="005E55B5" w:rsidDel="005D088C">
          <w:rPr>
            <w:rFonts w:ascii="Nunito" w:eastAsia="Nunito" w:hAnsi="Nunito" w:cs="Nunito"/>
            <w:color w:val="000000"/>
          </w:rPr>
          <w:delText xml:space="preserve">udget </w:delText>
        </w:r>
      </w:del>
      <w:del w:id="129" w:author="Tamara Mondejar" w:date="2024-12-27T08:54:00Z" w16du:dateUtc="2024-12-27T07:54:00Z">
        <w:r w:rsidRPr="005E55B5" w:rsidDel="005D088C">
          <w:rPr>
            <w:rFonts w:ascii="Nunito" w:eastAsia="Nunito" w:hAnsi="Nunito" w:cs="Nunito"/>
            <w:color w:val="000000"/>
          </w:rPr>
          <w:delText>will need to</w:delText>
        </w:r>
      </w:del>
      <w:del w:id="130" w:author="Tamara Mondejar" w:date="2024-12-27T08:55:00Z" w16du:dateUtc="2024-12-27T07:55:00Z">
        <w:r w:rsidRPr="005E55B5" w:rsidDel="005D088C">
          <w:rPr>
            <w:rFonts w:ascii="Nunito" w:eastAsia="Nunito" w:hAnsi="Nunito" w:cs="Nunito"/>
            <w:color w:val="000000"/>
          </w:rPr>
          <w:delText xml:space="preserve"> be balanced 50:50 between Spain and France </w:delText>
        </w:r>
      </w:del>
    </w:p>
    <w:p w14:paraId="7F9D2B49" w14:textId="2BE64A07" w:rsidR="0058076B" w:rsidRPr="005E55B5" w:rsidDel="005D088C" w:rsidRDefault="0058076B" w:rsidP="005E55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both"/>
        <w:rPr>
          <w:del w:id="131" w:author="Tamara Mondejar" w:date="2024-12-27T08:55:00Z" w16du:dateUtc="2024-12-27T07:55:00Z"/>
          <w:rFonts w:ascii="Nunito" w:eastAsia="Nunito" w:hAnsi="Nunito" w:cs="Nunito"/>
          <w:color w:val="000000"/>
        </w:rPr>
      </w:pPr>
    </w:p>
    <w:p w14:paraId="0A20C889" w14:textId="77777777" w:rsidR="008E339E" w:rsidRPr="00EC5712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EC5712">
        <w:rPr>
          <w:rFonts w:ascii="Nunito" w:eastAsia="Nunito" w:hAnsi="Nunito" w:cs="Nunito"/>
          <w:color w:val="000000"/>
        </w:rPr>
        <w:t>Proposal</w:t>
      </w:r>
      <w:r w:rsidRPr="005E55B5">
        <w:rPr>
          <w:rFonts w:ascii="Nunito" w:eastAsia="Nunito" w:hAnsi="Nunito" w:cs="Nunito"/>
          <w:color w:val="000000"/>
        </w:rPr>
        <w:t xml:space="preserve"> of the payment schedule by study </w:t>
      </w:r>
      <w:r w:rsidRPr="005D088C">
        <w:rPr>
          <w:rFonts w:ascii="Nunito" w:eastAsia="Nunito" w:hAnsi="Nunito" w:cs="Nunito"/>
          <w:b/>
          <w:bCs/>
          <w:color w:val="000000"/>
        </w:rPr>
        <w:t>milestones</w:t>
      </w:r>
    </w:p>
    <w:p w14:paraId="4C10FA16" w14:textId="26B9EC77" w:rsidR="000D5E0C" w:rsidRPr="005E55B5" w:rsidRDefault="000D5E0C" w:rsidP="005E55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both"/>
        <w:rPr>
          <w:rFonts w:ascii="Nunito" w:eastAsia="Nunito" w:hAnsi="Nunito" w:cs="Nunito"/>
        </w:rPr>
      </w:pPr>
    </w:p>
    <w:p w14:paraId="71048495" w14:textId="6D40051C" w:rsidR="0058076B" w:rsidRPr="005D088C" w:rsidRDefault="00000000" w:rsidP="00EC57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-1" w:hanging="426"/>
        <w:jc w:val="both"/>
        <w:rPr>
          <w:rFonts w:ascii="Nunito" w:hAnsi="Nunito"/>
          <w:sz w:val="20"/>
          <w:szCs w:val="20"/>
        </w:rPr>
      </w:pPr>
      <w:r w:rsidRPr="005E55B5">
        <w:rPr>
          <w:rFonts w:ascii="Nunito" w:eastAsia="Nunito" w:hAnsi="Nunito" w:cs="Nunito"/>
          <w:b/>
          <w:color w:val="1FC0D1"/>
        </w:rPr>
        <w:t>Bibliography</w:t>
      </w:r>
      <w:r w:rsidRPr="005E55B5">
        <w:rPr>
          <w:rFonts w:ascii="Nunito" w:eastAsia="Nunito" w:hAnsi="Nunito" w:cs="Nunito"/>
          <w:b/>
          <w:color w:val="76D6FF"/>
        </w:rPr>
        <w:t xml:space="preserve"> </w:t>
      </w:r>
      <w:r w:rsidRPr="005D088C">
        <w:rPr>
          <w:rFonts w:ascii="Nunito" w:eastAsia="Nunito" w:hAnsi="Nunito" w:cs="Nunito"/>
          <w:color w:val="000000"/>
          <w:sz w:val="20"/>
          <w:szCs w:val="20"/>
        </w:rPr>
        <w:t>(not computed for max number of pages)</w:t>
      </w:r>
    </w:p>
    <w:p w14:paraId="555F3034" w14:textId="77777777" w:rsidR="0058076B" w:rsidRPr="00EC5712" w:rsidRDefault="00000000" w:rsidP="00EC57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-1" w:hanging="283"/>
        <w:jc w:val="both"/>
        <w:rPr>
          <w:rFonts w:ascii="Nunito" w:eastAsia="Nunito" w:hAnsi="Nunito" w:cs="Nunito"/>
          <w:color w:val="000000"/>
        </w:rPr>
      </w:pPr>
      <w:r w:rsidRPr="005E55B5">
        <w:rPr>
          <w:rFonts w:ascii="Nunito" w:eastAsia="Nunito" w:hAnsi="Nunito" w:cs="Nunito"/>
          <w:color w:val="000000"/>
        </w:rPr>
        <w:t xml:space="preserve">List of publications with reference number </w:t>
      </w:r>
    </w:p>
    <w:p w14:paraId="3FC92045" w14:textId="77777777" w:rsidR="0058076B" w:rsidRPr="005E55B5" w:rsidRDefault="0058076B" w:rsidP="005E55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both"/>
        <w:rPr>
          <w:rFonts w:ascii="Nunito" w:eastAsia="Nunito" w:hAnsi="Nunito" w:cs="Nunito"/>
        </w:rPr>
      </w:pPr>
    </w:p>
    <w:p w14:paraId="21E7C7B1" w14:textId="77777777" w:rsidR="0058076B" w:rsidRPr="005D088C" w:rsidRDefault="00000000" w:rsidP="00EC57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-1" w:hanging="426"/>
        <w:jc w:val="both"/>
        <w:rPr>
          <w:rFonts w:ascii="Nunito" w:hAnsi="Nunito"/>
          <w:sz w:val="20"/>
          <w:szCs w:val="20"/>
        </w:rPr>
      </w:pPr>
      <w:r w:rsidRPr="005E55B5">
        <w:rPr>
          <w:rFonts w:ascii="Nunito" w:eastAsia="Nunito" w:hAnsi="Nunito" w:cs="Nunito"/>
          <w:b/>
          <w:color w:val="1FC0D1"/>
        </w:rPr>
        <w:t>Figures</w:t>
      </w:r>
      <w:r w:rsidRPr="005E55B5">
        <w:rPr>
          <w:rFonts w:ascii="Nunito" w:eastAsia="Nunito" w:hAnsi="Nunito" w:cs="Nunito"/>
        </w:rPr>
        <w:t xml:space="preserve"> </w:t>
      </w:r>
      <w:r w:rsidRPr="005E55B5">
        <w:rPr>
          <w:rFonts w:ascii="Nunito" w:eastAsia="Nunito" w:hAnsi="Nunito" w:cs="Nunito"/>
          <w:b/>
          <w:color w:val="1FC0D1"/>
        </w:rPr>
        <w:t xml:space="preserve">and graphics </w:t>
      </w:r>
      <w:r w:rsidRPr="005D088C">
        <w:rPr>
          <w:rFonts w:ascii="Nunito" w:eastAsia="Nunito" w:hAnsi="Nunito" w:cs="Nunito"/>
          <w:sz w:val="20"/>
          <w:szCs w:val="20"/>
        </w:rPr>
        <w:t>(not computed for max number of pages)</w:t>
      </w:r>
    </w:p>
    <w:p w14:paraId="1EC98531" w14:textId="77777777" w:rsidR="0058076B" w:rsidRPr="005E55B5" w:rsidRDefault="0058076B" w:rsidP="005E55B5">
      <w:pPr>
        <w:spacing w:after="0" w:line="240" w:lineRule="auto"/>
        <w:ind w:right="-1"/>
        <w:jc w:val="both"/>
        <w:rPr>
          <w:rFonts w:ascii="Nunito" w:hAnsi="Nunito"/>
        </w:rPr>
      </w:pPr>
    </w:p>
    <w:sectPr w:rsidR="0058076B" w:rsidRPr="005E55B5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Tamara Mondejar" w:date="2024-12-27T10:16:00Z" w:initials="TM">
    <w:p w14:paraId="3FA955BF" w14:textId="77777777" w:rsidR="00227A5A" w:rsidRDefault="00227A5A" w:rsidP="00227A5A">
      <w:r>
        <w:rPr>
          <w:rStyle w:val="Refdecomentario"/>
        </w:rPr>
        <w:annotationRef/>
      </w:r>
      <w:r>
        <w:rPr>
          <w:color w:val="000000"/>
          <w:sz w:val="20"/>
          <w:szCs w:val="20"/>
        </w:rPr>
        <w:t>Gender dimension and risk management plan should be included?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A955B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D73A05F" w16cex:dateUtc="2024-12-27T09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A955BF" w16cid:durableId="7D73A0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4EA87" w14:textId="77777777" w:rsidR="003C1D07" w:rsidRDefault="003C1D07">
      <w:pPr>
        <w:spacing w:after="0" w:line="240" w:lineRule="auto"/>
      </w:pPr>
      <w:r>
        <w:separator/>
      </w:r>
    </w:p>
  </w:endnote>
  <w:endnote w:type="continuationSeparator" w:id="0">
    <w:p w14:paraId="505C654B" w14:textId="77777777" w:rsidR="003C1D07" w:rsidRDefault="003C1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6B7BF" w14:textId="77777777" w:rsidR="000D5E0C" w:rsidRDefault="000D5E0C">
    <w:pPr>
      <w:spacing w:after="0"/>
      <w:rPr>
        <w:rFonts w:ascii="Nunito" w:hAnsi="Nunito"/>
        <w:i/>
        <w:sz w:val="18"/>
        <w:szCs w:val="18"/>
      </w:rPr>
    </w:pPr>
  </w:p>
  <w:p w14:paraId="1F21CD13" w14:textId="161EE281" w:rsidR="000D5E0C" w:rsidRPr="000D5E0C" w:rsidRDefault="000D5E0C" w:rsidP="000D5E0C">
    <w:pPr>
      <w:spacing w:after="0"/>
      <w:jc w:val="center"/>
      <w:rPr>
        <w:rFonts w:ascii="Nunito" w:hAnsi="Nunito"/>
        <w:sz w:val="18"/>
        <w:szCs w:val="18"/>
      </w:rPr>
    </w:pPr>
    <w:r w:rsidRPr="000D5E0C">
      <w:rPr>
        <w:rFonts w:ascii="Nunito" w:hAnsi="Nunito"/>
        <w:sz w:val="18"/>
        <w:szCs w:val="18"/>
      </w:rPr>
      <w:t>1/</w:t>
    </w:r>
    <w:r>
      <w:rPr>
        <w:rFonts w:ascii="Nunito" w:hAnsi="Nunito"/>
        <w:sz w:val="18"/>
        <w:szCs w:val="18"/>
      </w:rPr>
      <w:fldChar w:fldCharType="begin"/>
    </w:r>
    <w:r>
      <w:rPr>
        <w:rFonts w:ascii="Nunito" w:hAnsi="Nunito"/>
        <w:sz w:val="18"/>
        <w:szCs w:val="18"/>
      </w:rPr>
      <w:instrText xml:space="preserve"> NUMPAGES  \* MERGEFORMAT </w:instrText>
    </w:r>
    <w:r>
      <w:rPr>
        <w:rFonts w:ascii="Nunito" w:hAnsi="Nunito"/>
        <w:sz w:val="18"/>
        <w:szCs w:val="18"/>
      </w:rPr>
      <w:fldChar w:fldCharType="separate"/>
    </w:r>
    <w:r>
      <w:rPr>
        <w:rFonts w:ascii="Nunito" w:hAnsi="Nunito"/>
        <w:noProof/>
        <w:sz w:val="18"/>
        <w:szCs w:val="18"/>
      </w:rPr>
      <w:t>3</w:t>
    </w:r>
    <w:r>
      <w:rPr>
        <w:rFonts w:ascii="Nunito" w:hAnsi="Nunito"/>
        <w:sz w:val="18"/>
        <w:szCs w:val="18"/>
      </w:rPr>
      <w:fldChar w:fldCharType="end"/>
    </w:r>
  </w:p>
  <w:p w14:paraId="44C6A6EE" w14:textId="77777777" w:rsidR="0058076B" w:rsidRDefault="00000000">
    <w:pPr>
      <w:spacing w:after="0"/>
      <w:rPr>
        <w:rFonts w:ascii="Nunito" w:hAnsi="Nunito"/>
        <w:i/>
        <w:sz w:val="18"/>
        <w:szCs w:val="18"/>
      </w:rPr>
    </w:pPr>
    <w:r w:rsidRPr="000D5E0C">
      <w:rPr>
        <w:rFonts w:ascii="Nunito" w:hAnsi="Nunito"/>
        <w:i/>
        <w:sz w:val="18"/>
        <w:szCs w:val="18"/>
      </w:rPr>
      <w:t>Real-Life Trials in Oncology Programme</w:t>
    </w:r>
  </w:p>
  <w:p w14:paraId="3B4042C0" w14:textId="2D0783EE" w:rsidR="000D5E0C" w:rsidRPr="000D5E0C" w:rsidRDefault="000D5E0C">
    <w:pPr>
      <w:spacing w:after="0"/>
      <w:rPr>
        <w:rFonts w:ascii="Nunito" w:hAnsi="Nunito"/>
        <w:i/>
        <w:sz w:val="18"/>
        <w:szCs w:val="18"/>
      </w:rPr>
    </w:pPr>
    <w:r w:rsidRPr="000D5E0C">
      <w:rPr>
        <w:rFonts w:ascii="Nunito" w:hAnsi="Nunito"/>
        <w:i/>
        <w:sz w:val="18"/>
        <w:szCs w:val="18"/>
      </w:rPr>
      <w:t>Proposal of Clinical Trial</w:t>
    </w:r>
    <w:r w:rsidR="00674C85">
      <w:rPr>
        <w:rFonts w:ascii="Nunito" w:hAnsi="Nunito"/>
        <w:i/>
        <w:sz w:val="18"/>
        <w:szCs w:val="18"/>
      </w:rPr>
      <w:t xml:space="preserve">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49129" w14:textId="77777777" w:rsidR="003C1D07" w:rsidRDefault="003C1D07">
      <w:pPr>
        <w:spacing w:after="0" w:line="240" w:lineRule="auto"/>
      </w:pPr>
      <w:r>
        <w:separator/>
      </w:r>
    </w:p>
  </w:footnote>
  <w:footnote w:type="continuationSeparator" w:id="0">
    <w:p w14:paraId="78C0F48F" w14:textId="77777777" w:rsidR="003C1D07" w:rsidRDefault="003C1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64DED" w14:textId="750B4606" w:rsidR="0058076B" w:rsidRPr="008E339E" w:rsidRDefault="008E339E" w:rsidP="008E339E">
    <w:pPr>
      <w:jc w:val="both"/>
      <w:rPr>
        <w:rFonts w:ascii="Arial" w:eastAsia="Arial" w:hAnsi="Arial" w:cs="Arial"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B8977B4" wp14:editId="0DB72D3D">
          <wp:simplePos x="0" y="0"/>
          <wp:positionH relativeFrom="column">
            <wp:posOffset>4135120</wp:posOffset>
          </wp:positionH>
          <wp:positionV relativeFrom="paragraph">
            <wp:posOffset>7620</wp:posOffset>
          </wp:positionV>
          <wp:extent cx="1159510" cy="778510"/>
          <wp:effectExtent l="0" t="0" r="0" b="0"/>
          <wp:wrapSquare wrapText="bothSides" distT="0" distB="0" distL="114300" distR="114300"/>
          <wp:docPr id="108" name="image1.pn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tipo&#10;&#10;Descripción generada automáticamente"/>
                  <pic:cNvPicPr preferRelativeResize="0"/>
                </pic:nvPicPr>
                <pic:blipFill>
                  <a:blip r:embed="rId1"/>
                  <a:srcRect l="11277" r="11277"/>
                  <a:stretch>
                    <a:fillRect/>
                  </a:stretch>
                </pic:blipFill>
                <pic:spPr>
                  <a:xfrm>
                    <a:off x="0" y="0"/>
                    <a:ext cx="1159510" cy="77851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/>
      </w:rPr>
      <w:drawing>
        <wp:inline distT="0" distB="0" distL="0" distR="0" wp14:anchorId="2E943D67" wp14:editId="0767A8A8">
          <wp:extent cx="1244600" cy="787400"/>
          <wp:effectExtent l="0" t="0" r="0" b="0"/>
          <wp:docPr id="109" name="image2.jpg" descr="C:\Users\a_leary\AppData\Local\Microsoft\Windows\Temporary Internet Files\Content.Outlook\7LJMAQV6\Logo_Fondation_Gustave_Rouss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a_leary\AppData\Local\Microsoft\Windows\Temporary Internet Files\Content.Outlook\7LJMAQV6\Logo_Fondation_Gustave_Roussy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6196" cy="7884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40FB"/>
    <w:multiLevelType w:val="multilevel"/>
    <w:tmpl w:val="29A652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2D12C0"/>
    <w:multiLevelType w:val="hybridMultilevel"/>
    <w:tmpl w:val="27566C8E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01496"/>
    <w:multiLevelType w:val="multilevel"/>
    <w:tmpl w:val="CA96905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6A94F47"/>
    <w:multiLevelType w:val="multilevel"/>
    <w:tmpl w:val="3A38D4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81C756F"/>
    <w:multiLevelType w:val="multilevel"/>
    <w:tmpl w:val="F5D484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FF676B7"/>
    <w:multiLevelType w:val="multilevel"/>
    <w:tmpl w:val="34F4CB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76B044F"/>
    <w:multiLevelType w:val="hybridMultilevel"/>
    <w:tmpl w:val="AF166636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8D1170"/>
    <w:multiLevelType w:val="multilevel"/>
    <w:tmpl w:val="5E6229EE"/>
    <w:lvl w:ilvl="0">
      <w:start w:val="1"/>
      <w:numFmt w:val="decimal"/>
      <w:lvlText w:val="%1."/>
      <w:lvlJc w:val="left"/>
      <w:pPr>
        <w:ind w:left="720" w:hanging="360"/>
      </w:pPr>
      <w:rPr>
        <w:b/>
        <w:color w:val="1FC0D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849EF"/>
    <w:multiLevelType w:val="multilevel"/>
    <w:tmpl w:val="1944CA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07880200">
    <w:abstractNumId w:val="7"/>
  </w:num>
  <w:num w:numId="2" w16cid:durableId="560561420">
    <w:abstractNumId w:val="4"/>
  </w:num>
  <w:num w:numId="3" w16cid:durableId="520895253">
    <w:abstractNumId w:val="0"/>
  </w:num>
  <w:num w:numId="4" w16cid:durableId="1558861774">
    <w:abstractNumId w:val="3"/>
  </w:num>
  <w:num w:numId="5" w16cid:durableId="1800418301">
    <w:abstractNumId w:val="5"/>
  </w:num>
  <w:num w:numId="6" w16cid:durableId="624850961">
    <w:abstractNumId w:val="2"/>
  </w:num>
  <w:num w:numId="7" w16cid:durableId="200872052">
    <w:abstractNumId w:val="8"/>
  </w:num>
  <w:num w:numId="8" w16cid:durableId="579754760">
    <w:abstractNumId w:val="1"/>
  </w:num>
  <w:num w:numId="9" w16cid:durableId="210988924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amara Mondejar">
    <w15:presenceInfo w15:providerId="AD" w15:userId="S::tmondejar@criscontraelcancer.onmicrosoft.com::4f80e448-3e35-4f81-a599-686e76a57ef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76B"/>
    <w:rsid w:val="000D5E0C"/>
    <w:rsid w:val="001D2FB7"/>
    <w:rsid w:val="001D4B2F"/>
    <w:rsid w:val="00227A5A"/>
    <w:rsid w:val="003C1D07"/>
    <w:rsid w:val="0042631D"/>
    <w:rsid w:val="00481E00"/>
    <w:rsid w:val="00486DF1"/>
    <w:rsid w:val="0058076B"/>
    <w:rsid w:val="005D088C"/>
    <w:rsid w:val="005E55B5"/>
    <w:rsid w:val="00650C86"/>
    <w:rsid w:val="00674C85"/>
    <w:rsid w:val="006832E3"/>
    <w:rsid w:val="006E2367"/>
    <w:rsid w:val="008E339E"/>
    <w:rsid w:val="009D1081"/>
    <w:rsid w:val="00A66741"/>
    <w:rsid w:val="00C7520A"/>
    <w:rsid w:val="00D95287"/>
    <w:rsid w:val="00DE174D"/>
    <w:rsid w:val="00EC5712"/>
    <w:rsid w:val="00FF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51A9F3"/>
  <w15:docId w15:val="{1B8D1912-B080-2646-8315-098E73C7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FE3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557B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57BF"/>
  </w:style>
  <w:style w:type="paragraph" w:styleId="Piedepgina">
    <w:name w:val="footer"/>
    <w:basedOn w:val="Normal"/>
    <w:link w:val="PiedepginaCar"/>
    <w:uiPriority w:val="99"/>
    <w:unhideWhenUsed/>
    <w:rsid w:val="007557B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57BF"/>
  </w:style>
  <w:style w:type="paragraph" w:styleId="NormalWeb">
    <w:name w:val="Normal (Web)"/>
    <w:basedOn w:val="Normal"/>
    <w:uiPriority w:val="99"/>
    <w:semiHidden/>
    <w:unhideWhenUsed/>
    <w:rsid w:val="007557B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vnculo">
    <w:name w:val="Hyperlink"/>
    <w:basedOn w:val="Fuentedeprrafopredeter"/>
    <w:uiPriority w:val="99"/>
    <w:semiHidden/>
    <w:unhideWhenUsed/>
    <w:rsid w:val="00115FE3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115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C180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1365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1365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1365B"/>
    <w:rPr>
      <w:rFonts w:ascii="Calibri" w:eastAsia="Calibri" w:hAnsi="Calibri" w:cs="Calibri"/>
      <w:sz w:val="20"/>
      <w:szCs w:val="20"/>
      <w:lang w:val="en-GB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36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365B"/>
    <w:rPr>
      <w:rFonts w:ascii="Calibri" w:eastAsia="Calibri" w:hAnsi="Calibri" w:cs="Calibri"/>
      <w:b/>
      <w:bCs/>
      <w:sz w:val="20"/>
      <w:szCs w:val="20"/>
      <w:lang w:val="en-GB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3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4A6"/>
    <w:rPr>
      <w:rFonts w:ascii="Tahoma" w:hAnsi="Tahoma" w:cs="Tahoma"/>
      <w:sz w:val="16"/>
      <w:szCs w:val="16"/>
      <w:lang w:eastAsia="es-ES"/>
    </w:r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n">
    <w:name w:val="Revision"/>
    <w:hidden/>
    <w:uiPriority w:val="99"/>
    <w:semiHidden/>
    <w:rsid w:val="002412B8"/>
    <w:pPr>
      <w:spacing w:after="0" w:line="240" w:lineRule="auto"/>
    </w:p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mailto:clinicaltrials@criscancer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trials@gustaveroussy.f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2YYoBZGauazB4PCgbM0Zdq6eTA==">CgMxLjAaHAoBMBIXChUIB0IRCgZOdW5pdG8SB1BUIE1vbm8aHAoBMRIXChUIB0IRCgZOdW5pdG8SB1BUIE1vbm8yCWguMzBqMHpsbDIIaC5namRneHMyDmguaDB3cm9kZ2x4MXF4Mg5oLjhnZzU3ZWZtdTRzdjIOaC5jZ3J2NXE2eW1zajQ4AHIhMVE5bHNMQmVWbWZnc3FVajFiUmdZZ01SeHEyUnR2Qmhj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511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Mondejar</dc:creator>
  <cp:lastModifiedBy>Tamara Mondejar</cp:lastModifiedBy>
  <cp:revision>9</cp:revision>
  <dcterms:created xsi:type="dcterms:W3CDTF">2023-07-12T09:56:00Z</dcterms:created>
  <dcterms:modified xsi:type="dcterms:W3CDTF">2025-02-13T13:00:00Z</dcterms:modified>
</cp:coreProperties>
</file>